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93CE0E" w14:textId="66197A7D" w:rsidR="00537BE5" w:rsidRDefault="00537BE5"/>
    <w:p w14:paraId="0920258B" w14:textId="0254C17B" w:rsidR="0015245D" w:rsidRPr="0015245D" w:rsidRDefault="0015245D" w:rsidP="0015245D"/>
    <w:p w14:paraId="0BC94431" w14:textId="7B02F958" w:rsidR="0015245D" w:rsidRPr="0015245D" w:rsidRDefault="0015245D" w:rsidP="0015245D"/>
    <w:p w14:paraId="515070D1" w14:textId="446C95BA" w:rsidR="0015245D" w:rsidRDefault="0015245D" w:rsidP="0015245D"/>
    <w:p w14:paraId="76214EFB" w14:textId="0264BF39" w:rsidR="0015245D" w:rsidRPr="0015245D" w:rsidRDefault="0015245D" w:rsidP="0015245D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2620128" w14:textId="77777777" w:rsidR="00CB27BC" w:rsidRDefault="00CB27BC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507CE35D" w14:textId="744D4848" w:rsidR="008E156D" w:rsidRPr="00CB27BC" w:rsidRDefault="00CB27BC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1C1E5D1A" w14:textId="77777777" w:rsidR="008E156D" w:rsidRPr="00CB27BC" w:rsidRDefault="008E156D" w:rsidP="0015245D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42FDDB1C" w14:textId="3DBE0909" w:rsidR="008E156D" w:rsidRDefault="008E156D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8"/>
          <w:szCs w:val="28"/>
        </w:rPr>
      </w:pPr>
      <w:r w:rsidRPr="008E156D">
        <w:rPr>
          <w:rFonts w:ascii="Times New Roman" w:hAnsi="Times New Roman" w:cs="Times New Roman"/>
          <w:color w:val="003399"/>
          <w:sz w:val="28"/>
          <w:szCs w:val="28"/>
        </w:rPr>
        <w:t>Check List di controllo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 </w:t>
      </w:r>
      <w:r w:rsidR="00472745">
        <w:rPr>
          <w:rFonts w:ascii="Times New Roman" w:hAnsi="Times New Roman" w:cs="Times New Roman"/>
          <w:color w:val="003399"/>
          <w:sz w:val="28"/>
          <w:szCs w:val="28"/>
        </w:rPr>
        <w:t>del</w:t>
      </w:r>
      <w:r w:rsidR="002C2F41">
        <w:rPr>
          <w:rFonts w:ascii="Times New Roman" w:hAnsi="Times New Roman" w:cs="Times New Roman"/>
          <w:color w:val="003399"/>
          <w:sz w:val="28"/>
          <w:szCs w:val="28"/>
        </w:rPr>
        <w:t>la spesa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 </w:t>
      </w:r>
    </w:p>
    <w:p w14:paraId="38147031" w14:textId="1FAEF8B5" w:rsidR="0015245D" w:rsidRPr="0015245D" w:rsidRDefault="0015245D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12"/>
          <w:szCs w:val="12"/>
        </w:rPr>
      </w:pPr>
      <w:bookmarkStart w:id="0" w:name="_GoBack"/>
      <w:bookmarkEnd w:id="0"/>
    </w:p>
    <w:p w14:paraId="134D5F69" w14:textId="128B6843" w:rsidR="0097590D" w:rsidRDefault="00CB27BC" w:rsidP="0097590D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99"/>
        <w:gridCol w:w="10836"/>
      </w:tblGrid>
      <w:tr w:rsidR="0097590D" w:rsidRPr="004F12D9" w14:paraId="56765CAE" w14:textId="77777777" w:rsidTr="00E32DBD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1FD7D" w14:textId="77777777" w:rsidR="0097590D" w:rsidRPr="00D227EA" w:rsidRDefault="0097590D" w:rsidP="00E32DBD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 Progetto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>/Intervento</w:t>
            </w:r>
          </w:p>
        </w:tc>
      </w:tr>
      <w:tr w:rsidR="0097590D" w:rsidRPr="004F12D9" w14:paraId="62535802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CE68DD" w14:textId="77777777" w:rsidR="0097590D" w:rsidRPr="00A274E2" w:rsidRDefault="0097590D" w:rsidP="00E32DB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A999E1C" w14:textId="037B659D" w:rsidR="0097590D" w:rsidRPr="00A274E2" w:rsidRDefault="0097590D" w:rsidP="00E32D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4F12D9" w14:paraId="16E9174D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643BA4" w14:textId="77777777" w:rsidR="0097590D" w:rsidRPr="00A274E2" w:rsidRDefault="0097590D" w:rsidP="00E32DB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Investimento/</w:t>
            </w:r>
            <w:proofErr w:type="spellStart"/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Subinvestimento</w:t>
            </w:r>
            <w:proofErr w:type="spellEnd"/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50C02B" w14:textId="2FF5FCD2" w:rsidR="0097590D" w:rsidRPr="00A274E2" w:rsidRDefault="0097590D" w:rsidP="00E32D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4F12D9" w14:paraId="5D0A24F1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2FAB1C" w14:textId="77777777" w:rsidR="0097590D" w:rsidRPr="00A274E2" w:rsidRDefault="0097590D" w:rsidP="00E32DB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C4053F" w14:textId="371CA72D" w:rsidR="0097590D" w:rsidRPr="00A274E2" w:rsidRDefault="0097590D" w:rsidP="00E32D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4F12D9" w14:paraId="35019F2D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381055" w14:textId="77777777" w:rsidR="0097590D" w:rsidRPr="00A274E2" w:rsidRDefault="0097590D" w:rsidP="00E32DB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D78477" w14:textId="5409D1A4" w:rsidR="0097590D" w:rsidRPr="00824149" w:rsidRDefault="00AB39B8" w:rsidP="00E32DBD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97590D" w:rsidRPr="00A274E2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97590D"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="0097590D"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97590D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97590D"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97590D"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="0097590D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□ </w:t>
            </w:r>
            <w:r w:rsidR="0097590D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Dipartimento / Direzione</w:t>
            </w:r>
            <w:proofErr w:type="gramStart"/>
            <w:r w:rsidR="009759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….</w:t>
            </w:r>
            <w:proofErr w:type="gramEnd"/>
          </w:p>
        </w:tc>
      </w:tr>
      <w:tr w:rsidR="00B21CCE" w:rsidRPr="004F12D9" w14:paraId="3AF13069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4441F0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Titolo 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A25DB1" w14:textId="2E65CA18" w:rsidR="00B21CCE" w:rsidRPr="00824149" w:rsidRDefault="00B21CCE" w:rsidP="00B21C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CCE" w:rsidRPr="004F12D9" w14:paraId="3D9D8CF9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DAEF34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CUP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178D88" w14:textId="1206B4CB" w:rsidR="00B21CCE" w:rsidRPr="00A274E2" w:rsidRDefault="00B21CCE" w:rsidP="00B21C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CCE" w:rsidRPr="004F12D9" w14:paraId="115E1BBF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35FBE1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0CD543" w14:textId="4DEAF6C0" w:rsidR="00B21CCE" w:rsidRPr="00A274E2" w:rsidRDefault="00B21CCE" w:rsidP="00B21CC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A regia    </w:t>
            </w:r>
            <w:r w:rsidR="00AB39B8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□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A titolarità</w:t>
            </w:r>
          </w:p>
        </w:tc>
      </w:tr>
      <w:tr w:rsidR="00B21CCE" w:rsidRPr="004F12D9" w14:paraId="6021455E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5B2EE6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231674" w14:textId="67DB9006" w:rsidR="00B21CCE" w:rsidRPr="00A274E2" w:rsidRDefault="00B21CCE" w:rsidP="00B21CC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CCE" w:rsidRPr="004F12D9" w14:paraId="2F501466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6F1032" w14:textId="77777777" w:rsidR="00B21CCE" w:rsidRPr="00A274E2" w:rsidRDefault="00B21CCE" w:rsidP="00B21CCE">
            <w:pPr>
              <w:jc w:val="right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di cui a carico del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D4153" w14:textId="6D311F14" w:rsidR="00B21CCE" w:rsidRPr="0032190E" w:rsidRDefault="00B21CCE" w:rsidP="00B21CC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B21CCE" w:rsidRPr="004F12D9" w14:paraId="37797354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2B61A6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4DF9EA" w14:textId="4A08F0C7" w:rsidR="00B21CCE" w:rsidRPr="00A274E2" w:rsidRDefault="00B21CCE" w:rsidP="00B21C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 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AB39B8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□ </w:t>
            </w:r>
            <w:r w:rsidRPr="001F0ABC">
              <w:rPr>
                <w:rFonts w:ascii="Times New Roman" w:hAnsi="Times New Roman" w:cs="Times New Roman"/>
                <w:sz w:val="20"/>
                <w:szCs w:val="20"/>
              </w:rPr>
              <w:t>Dipartimento dell'organizzazione giudiziaria, del personale e dei servizi</w:t>
            </w:r>
          </w:p>
        </w:tc>
      </w:tr>
      <w:tr w:rsidR="00B21CCE" w:rsidRPr="004F12D9" w14:paraId="3AF699CC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4A37E1" w14:textId="77777777" w:rsidR="00B21CCE" w:rsidRPr="00A274E2" w:rsidRDefault="00B21CCE" w:rsidP="00B21CCE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4E8ED3" w14:textId="77777777" w:rsidR="00B21CCE" w:rsidRPr="00F23803" w:rsidRDefault="00B21CCE" w:rsidP="00B21CCE">
            <w:pPr>
              <w:pStyle w:val="Paragrafoelenco"/>
              <w:numPr>
                <w:ilvl w:val="0"/>
                <w:numId w:val="13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Via Arenula, 70 – Roma</w:t>
            </w:r>
          </w:p>
          <w:p w14:paraId="43CA178F" w14:textId="77777777" w:rsidR="00B21CCE" w:rsidRPr="00F23803" w:rsidRDefault="00B21CCE" w:rsidP="00B21CCE">
            <w:pPr>
              <w:pStyle w:val="Paragrafoelenco"/>
              <w:numPr>
                <w:ilvl w:val="0"/>
                <w:numId w:val="13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Sistema Informativo “Regis”</w:t>
            </w:r>
          </w:p>
        </w:tc>
      </w:tr>
    </w:tbl>
    <w:p w14:paraId="21770093" w14:textId="77777777" w:rsidR="0097590D" w:rsidRDefault="0097590D" w:rsidP="0097590D">
      <w:pPr>
        <w:tabs>
          <w:tab w:val="left" w:pos="5595"/>
        </w:tabs>
      </w:pPr>
    </w:p>
    <w:p w14:paraId="44E4A137" w14:textId="4A9D6D8F" w:rsidR="0097590D" w:rsidRDefault="0097590D" w:rsidP="00753622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1"/>
        <w:gridCol w:w="10454"/>
      </w:tblGrid>
      <w:tr w:rsidR="0097590D" w:rsidRPr="004F12D9" w14:paraId="1299A53E" w14:textId="77777777" w:rsidTr="000C6720">
        <w:trPr>
          <w:trHeight w:val="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98756" w14:textId="2571D60F" w:rsidR="0097590D" w:rsidRPr="00D227EA" w:rsidRDefault="0097590D" w:rsidP="000C6720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</w:t>
            </w:r>
            <w:r w:rsidR="00753622">
              <w:rPr>
                <w:rFonts w:ascii="Times New Roman" w:hAnsi="Times New Roman" w:cs="Times New Roman"/>
                <w:b/>
                <w:bCs/>
                <w:color w:val="003399"/>
              </w:rPr>
              <w:t>C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>ontratto/</w:t>
            </w:r>
            <w:r w:rsidR="00753622">
              <w:rPr>
                <w:rFonts w:ascii="Times New Roman" w:hAnsi="Times New Roman" w:cs="Times New Roman"/>
                <w:b/>
                <w:bCs/>
                <w:color w:val="003399"/>
              </w:rPr>
              <w:t>C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>onvenzione</w:t>
            </w:r>
          </w:p>
        </w:tc>
      </w:tr>
      <w:tr w:rsidR="0097590D" w:rsidRPr="004F12D9" w14:paraId="3F2FDDB9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64FB70" w14:textId="77777777" w:rsidR="0097590D" w:rsidRPr="00A274E2" w:rsidRDefault="0097590D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Soggetto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realizzatore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C0ECF34" w14:textId="74D63F9D" w:rsidR="0097590D" w:rsidRPr="00A274E2" w:rsidRDefault="0097590D" w:rsidP="000C67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4F12D9" w14:paraId="0DA09A7A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59E843" w14:textId="35F1203A" w:rsidR="0097590D" w:rsidRPr="00A274E2" w:rsidRDefault="0097590D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CIG</w:t>
            </w:r>
            <w:r w:rsidR="009919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63014F3" w14:textId="6835D917" w:rsidR="0097590D" w:rsidRPr="00A274E2" w:rsidRDefault="0097590D" w:rsidP="000C67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4F12D9" w14:paraId="456A15DD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52F8E2" w14:textId="77777777" w:rsidR="0097590D" w:rsidRPr="00A274E2" w:rsidRDefault="0097590D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Estremi contratto / convenzione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B22E9A4" w14:textId="11363903" w:rsidR="00646F90" w:rsidRPr="00A274E2" w:rsidRDefault="00646F90" w:rsidP="000C67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38DC" w:rsidRPr="004F12D9" w14:paraId="5C41E5E0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65606C" w14:textId="138E1E1B" w:rsidR="008D38DC" w:rsidRPr="00A274E2" w:rsidRDefault="008D38DC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Oggetto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30EEB1" w14:textId="52FEBA19" w:rsidR="008D38DC" w:rsidRPr="00A274E2" w:rsidRDefault="008D38DC" w:rsidP="000C6720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190E" w:rsidRPr="004F12D9" w14:paraId="598A9904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D59E99" w14:textId="6F94D73E" w:rsidR="0032190E" w:rsidRPr="00A274E2" w:rsidRDefault="0032190E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Importo contratto / convenzione</w:t>
            </w:r>
            <w:r w:rsidR="00F8400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3208DB" w14:textId="3053B2CC" w:rsidR="0032190E" w:rsidRPr="00A274E2" w:rsidRDefault="0032190E" w:rsidP="000C6720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190E" w:rsidRPr="004F12D9" w14:paraId="15774BCD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1D1807" w14:textId="495190E4" w:rsidR="0032190E" w:rsidRPr="00A274E2" w:rsidRDefault="000C6720" w:rsidP="000C6720">
            <w:pPr>
              <w:jc w:val="right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</w:t>
            </w:r>
            <w:r w:rsidR="00A449C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i cui </w:t>
            </w:r>
            <w:r w:rsidR="0032190E" w:rsidRPr="00A274E2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IVA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F9BC3" w14:textId="18E3882B" w:rsidR="0032190E" w:rsidRPr="00A274E2" w:rsidRDefault="0032190E" w:rsidP="000C672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32190E" w:rsidRPr="004F12D9" w14:paraId="6D3098CA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A3C7A6" w14:textId="77777777" w:rsidR="0032190E" w:rsidRPr="00A274E2" w:rsidRDefault="0032190E" w:rsidP="000C6720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Responsabile Unico del Procedimento 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2EEC6B" w14:textId="368E1EBA" w:rsidR="0032190E" w:rsidRPr="009D5CB5" w:rsidRDefault="0032190E" w:rsidP="000C672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</w:tbl>
    <w:p w14:paraId="7C626801" w14:textId="77777777" w:rsidR="0097590D" w:rsidRDefault="0097590D" w:rsidP="0097590D">
      <w:pPr>
        <w:tabs>
          <w:tab w:val="left" w:pos="5595"/>
        </w:tabs>
      </w:pP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99"/>
        <w:gridCol w:w="10836"/>
      </w:tblGrid>
      <w:tr w:rsidR="0097590D" w:rsidRPr="004F12D9" w14:paraId="4796A515" w14:textId="77777777" w:rsidTr="000C6720">
        <w:trPr>
          <w:trHeight w:val="4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CDA7C" w14:textId="77777777" w:rsidR="0097590D" w:rsidRPr="00D227EA" w:rsidRDefault="0097590D" w:rsidP="000C6720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3399"/>
              </w:rPr>
              <w:t>Avanzamento finanziario contratto / convenzione</w:t>
            </w:r>
          </w:p>
        </w:tc>
      </w:tr>
      <w:tr w:rsidR="0097590D" w:rsidRPr="00A274E2" w14:paraId="619A4376" w14:textId="77777777" w:rsidTr="000C6720">
        <w:trPr>
          <w:trHeight w:val="51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47EEE4" w14:textId="77777777" w:rsidR="0097590D" w:rsidRPr="00A274E2" w:rsidRDefault="0097590D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Importo precedentemente pagato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7A49FFB" w14:textId="5A7BECB5" w:rsidR="0097590D" w:rsidRPr="00A274E2" w:rsidRDefault="0097590D" w:rsidP="000C67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7088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</w:p>
        </w:tc>
      </w:tr>
      <w:tr w:rsidR="000C6720" w:rsidRPr="00A274E2" w14:paraId="05F15661" w14:textId="77777777" w:rsidTr="000C6720">
        <w:trPr>
          <w:trHeight w:val="51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15A08D" w14:textId="2FAE2477" w:rsidR="000C6720" w:rsidRPr="00A274E2" w:rsidRDefault="000C6720" w:rsidP="000C6720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di cui </w:t>
            </w:r>
            <w:r w:rsidRPr="00A274E2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IVA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BD36EF" w14:textId="77777777" w:rsidR="000C6720" w:rsidRPr="009D5CB5" w:rsidRDefault="000C6720" w:rsidP="000C67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A274E2" w14:paraId="76068756" w14:textId="77777777" w:rsidTr="000C6720">
        <w:trPr>
          <w:trHeight w:val="51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1AF98E" w14:textId="77777777" w:rsidR="0097590D" w:rsidRPr="00A274E2" w:rsidRDefault="0097590D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Spesa oggetto del presente controllo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3E4A7D0" w14:textId="3CBAEDCB" w:rsidR="0097590D" w:rsidRPr="00A274E2" w:rsidRDefault="0097590D" w:rsidP="000C67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5CB5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</w:p>
        </w:tc>
      </w:tr>
      <w:tr w:rsidR="000C6720" w:rsidRPr="00A274E2" w14:paraId="1D58D0B4" w14:textId="77777777" w:rsidTr="000C6720">
        <w:trPr>
          <w:trHeight w:val="51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A1A085" w14:textId="5D27761C" w:rsidR="000C6720" w:rsidRPr="00A274E2" w:rsidRDefault="000C6720" w:rsidP="000C6720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di cui </w:t>
            </w:r>
            <w:r w:rsidRPr="00A274E2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IVA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97EC80" w14:textId="77777777" w:rsidR="000C6720" w:rsidRPr="00A274E2" w:rsidRDefault="000C6720" w:rsidP="000C6720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A274E2" w14:paraId="4166713C" w14:textId="77777777" w:rsidTr="000C6720">
        <w:trPr>
          <w:trHeight w:val="51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82F7F5" w14:textId="77777777" w:rsidR="0097590D" w:rsidRPr="00A274E2" w:rsidRDefault="0097590D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Causale pagamento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AE3651" w14:textId="6CF3C119" w:rsidR="0097590D" w:rsidRPr="00A274E2" w:rsidRDefault="0097590D" w:rsidP="000C6720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1003FD2" w14:textId="1212D0EC" w:rsidR="00F23257" w:rsidRDefault="00F23257" w:rsidP="0097590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W w:w="1417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828"/>
        <w:gridCol w:w="1701"/>
        <w:gridCol w:w="2267"/>
        <w:gridCol w:w="2693"/>
        <w:gridCol w:w="2835"/>
      </w:tblGrid>
      <w:tr w:rsidR="003A6542" w:rsidRPr="005A4F00" w14:paraId="03688DB7" w14:textId="77777777" w:rsidTr="00B40868">
        <w:trPr>
          <w:trHeight w:val="699"/>
          <w:tblHeader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CCD7345" w14:textId="1480F09A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0CBE087" w14:textId="77777777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Attività di controllo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4476C26" w14:textId="01051866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controllo</w:t>
            </w:r>
          </w:p>
        </w:tc>
        <w:tc>
          <w:tcPr>
            <w:tcW w:w="2267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30C93DE" w14:textId="77777777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Documenti da controllare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54918FFA" w14:textId="61E9A265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Estremi documentazione controllata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F4D4BF9" w14:textId="66DFCB9A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</w:t>
            </w:r>
          </w:p>
        </w:tc>
      </w:tr>
      <w:tr w:rsidR="003A6542" w:rsidRPr="005A4F00" w14:paraId="256252D9" w14:textId="77777777" w:rsidTr="00B4086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5D8F00" w14:textId="14B40AC4" w:rsidR="009D19D9" w:rsidRPr="005A4F00" w:rsidRDefault="009D19D9" w:rsidP="009D19D9">
            <w:pPr>
              <w:pStyle w:val="Paragrafoelenco"/>
              <w:numPr>
                <w:ilvl w:val="0"/>
                <w:numId w:val="10"/>
              </w:numPr>
              <w:tabs>
                <w:tab w:val="left" w:pos="390"/>
                <w:tab w:val="left" w:pos="454"/>
              </w:tabs>
              <w:ind w:left="454" w:hanging="28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43C8CA" w14:textId="408B7A9E" w:rsidR="009D19D9" w:rsidRPr="005C7BA0" w:rsidRDefault="009D19D9" w:rsidP="009D19D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La documentazione trasmessa dal fornitore</w:t>
            </w:r>
            <w:r w:rsidR="005652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ai fini del pagamento</w:t>
            </w:r>
            <w:r w:rsidRPr="005A4F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rispetta i termini e le modalità previste dal contratto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/convenzione?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A8395D" w14:textId="77777777" w:rsidR="009D19D9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DAD6D63" w14:textId="77777777" w:rsidR="009D19D9" w:rsidRPr="007457C6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18B9D4E" w14:textId="314A6F8B" w:rsidR="009D19D9" w:rsidRPr="005A4F00" w:rsidRDefault="009D19D9" w:rsidP="009D19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E49A0B" w14:textId="6B942540" w:rsidR="009D19D9" w:rsidRPr="00DF40C1" w:rsidRDefault="009D19D9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DF40C1">
              <w:rPr>
                <w:rFonts w:ascii="Times New Roman" w:hAnsi="Times New Roman"/>
                <w:sz w:val="20"/>
                <w:szCs w:val="20"/>
              </w:rPr>
              <w:t>Contratto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/convenzione</w:t>
            </w:r>
          </w:p>
          <w:p w14:paraId="2324B0F6" w14:textId="77777777" w:rsidR="009D19D9" w:rsidRDefault="009D19D9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DF40C1">
              <w:rPr>
                <w:rFonts w:ascii="Times New Roman" w:hAnsi="Times New Roman"/>
                <w:sz w:val="20"/>
                <w:szCs w:val="20"/>
              </w:rPr>
              <w:t>S</w:t>
            </w:r>
            <w:r>
              <w:rPr>
                <w:rFonts w:ascii="Times New Roman" w:hAnsi="Times New Roman"/>
                <w:sz w:val="20"/>
                <w:szCs w:val="20"/>
              </w:rPr>
              <w:t>AL</w:t>
            </w:r>
            <w:r w:rsidRPr="00DF40C1">
              <w:rPr>
                <w:rFonts w:ascii="Times New Roman" w:hAnsi="Times New Roman"/>
                <w:sz w:val="20"/>
                <w:szCs w:val="20"/>
              </w:rPr>
              <w:t>, relazioni di avanzamento</w:t>
            </w:r>
          </w:p>
          <w:p w14:paraId="641E5F19" w14:textId="6DFB3E6B" w:rsidR="004B13FA" w:rsidRPr="00171D69" w:rsidRDefault="00BC6779" w:rsidP="004B13FA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6B71B9">
              <w:rPr>
                <w:rFonts w:ascii="Times New Roman" w:hAnsi="Times New Roman"/>
                <w:sz w:val="20"/>
                <w:szCs w:val="20"/>
              </w:rPr>
              <w:t>Documentazione amministrativo-contabile di spesa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3330E6" w14:textId="77777777" w:rsidR="009D19D9" w:rsidRPr="005A4F00" w:rsidRDefault="009D19D9" w:rsidP="009D19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E7E5A8" w14:textId="77777777" w:rsidR="009D19D9" w:rsidRPr="005A4F00" w:rsidRDefault="009D19D9" w:rsidP="009D19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542" w:rsidRPr="005A4F00" w14:paraId="60F3754E" w14:textId="77777777" w:rsidTr="00D55C5D">
        <w:trPr>
          <w:trHeight w:val="224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FE5E06" w14:textId="77777777" w:rsidR="009D19D9" w:rsidRPr="005A4F00" w:rsidRDefault="009D19D9" w:rsidP="009D19D9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69FDEC" w14:textId="61348F0F" w:rsidR="009D19D9" w:rsidRPr="005C7BA0" w:rsidRDefault="009D19D9" w:rsidP="00930B4F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I servizi/prodotti </w:t>
            </w:r>
            <w:r w:rsidR="00510A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oggetto de</w:t>
            </w:r>
            <w:r w:rsidRPr="005A4F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 pagamento sono conformi al contratto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/convenzione</w:t>
            </w:r>
            <w:r w:rsidRPr="005A4F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in termini di durata, articolazione </w:t>
            </w:r>
            <w:r w:rsidR="00502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della fornitura</w:t>
            </w:r>
            <w:r w:rsidRPr="005A4F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e modalità di esecuzione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7441C0" w14:textId="77777777" w:rsidR="009D19D9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70B4AD4" w14:textId="77777777" w:rsidR="009D19D9" w:rsidRPr="007457C6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C3F1661" w14:textId="274265F5" w:rsidR="009D19D9" w:rsidRPr="005A4F00" w:rsidRDefault="009D19D9" w:rsidP="00930B4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BFE950" w14:textId="2D65ECF5" w:rsidR="009D19D9" w:rsidRPr="00DF40C1" w:rsidRDefault="009D19D9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DF40C1">
              <w:rPr>
                <w:rFonts w:ascii="Times New Roman" w:hAnsi="Times New Roman"/>
                <w:sz w:val="20"/>
                <w:szCs w:val="20"/>
              </w:rPr>
              <w:t>Contratto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/convenzione</w:t>
            </w:r>
          </w:p>
          <w:p w14:paraId="356673E3" w14:textId="6968FCCF" w:rsidR="009D19D9" w:rsidRDefault="009D19D9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DF40C1">
              <w:rPr>
                <w:rFonts w:ascii="Times New Roman" w:hAnsi="Times New Roman"/>
                <w:sz w:val="20"/>
                <w:szCs w:val="20"/>
              </w:rPr>
              <w:t>S</w:t>
            </w:r>
            <w:r>
              <w:rPr>
                <w:rFonts w:ascii="Times New Roman" w:hAnsi="Times New Roman"/>
                <w:sz w:val="20"/>
                <w:szCs w:val="20"/>
              </w:rPr>
              <w:t>AL</w:t>
            </w:r>
            <w:r w:rsidRPr="00DF40C1">
              <w:rPr>
                <w:rFonts w:ascii="Times New Roman" w:hAnsi="Times New Roman"/>
                <w:sz w:val="20"/>
                <w:szCs w:val="20"/>
              </w:rPr>
              <w:t>, relazioni di avanzamento</w:t>
            </w:r>
            <w:r w:rsidR="009E043A">
              <w:rPr>
                <w:rFonts w:ascii="Times New Roman" w:hAnsi="Times New Roman"/>
                <w:sz w:val="20"/>
                <w:szCs w:val="20"/>
              </w:rPr>
              <w:t xml:space="preserve"> e relativi allegati</w:t>
            </w:r>
          </w:p>
          <w:p w14:paraId="420226FC" w14:textId="77777777" w:rsidR="00084F2F" w:rsidRDefault="00084F2F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6B71B9">
              <w:rPr>
                <w:rFonts w:ascii="Times New Roman" w:hAnsi="Times New Roman"/>
                <w:sz w:val="20"/>
                <w:szCs w:val="20"/>
              </w:rPr>
              <w:t>Documentazione amministrativo-contabile di spesa</w:t>
            </w:r>
          </w:p>
          <w:p w14:paraId="4B4A8AAA" w14:textId="097AE1D1" w:rsidR="009E043A" w:rsidRPr="00E01B47" w:rsidRDefault="009E043A" w:rsidP="009E043A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Documento di trasporto/Bolla di consegna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B66651" w14:textId="03F4C7E0" w:rsidR="009D19D9" w:rsidRPr="005A4F00" w:rsidRDefault="009D19D9" w:rsidP="009D19D9">
            <w:pPr>
              <w:pStyle w:val="Paragrafoelenco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7FDAA3" w14:textId="5D1CAD79" w:rsidR="009D19D9" w:rsidRPr="005A4F00" w:rsidRDefault="009D19D9" w:rsidP="00930B4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542" w:rsidRPr="005A4F00" w14:paraId="43008C7D" w14:textId="77777777" w:rsidTr="00E01B47">
        <w:trPr>
          <w:trHeight w:val="16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FA5084" w14:textId="77777777" w:rsidR="009D19D9" w:rsidRPr="005A4F00" w:rsidRDefault="009D19D9" w:rsidP="009D19D9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EFD5FB" w14:textId="629CC9B9" w:rsidR="009D19D9" w:rsidRPr="00AB39B8" w:rsidRDefault="009D19D9" w:rsidP="009D19D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39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Nell’ambito della documentazione comprovante </w:t>
            </w:r>
            <w:r w:rsidR="00E60C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l’erogazione del servizio/fornitura</w:t>
            </w:r>
            <w:r w:rsidRPr="00AB39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è stato verificato il rispetto degli obblighi in materia di pubblicità dell’iniziativa PNRR e del finanziamento Next Generation EU ai sensi dell’art 34 del Regolamento (UE) 241/2021?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72AA44" w14:textId="77777777" w:rsidR="009D19D9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4FA970B" w14:textId="77777777" w:rsidR="009D19D9" w:rsidRPr="007457C6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3F0EC1B" w14:textId="2C815E82" w:rsidR="009D19D9" w:rsidRPr="007457C6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E0856D" w14:textId="77777777" w:rsidR="009D19D9" w:rsidRDefault="009D19D9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DF40C1">
              <w:rPr>
                <w:rFonts w:ascii="Times New Roman" w:hAnsi="Times New Roman"/>
                <w:sz w:val="20"/>
                <w:szCs w:val="20"/>
              </w:rPr>
              <w:t>S</w:t>
            </w:r>
            <w:r>
              <w:rPr>
                <w:rFonts w:ascii="Times New Roman" w:hAnsi="Times New Roman"/>
                <w:sz w:val="20"/>
                <w:szCs w:val="20"/>
              </w:rPr>
              <w:t>AL</w:t>
            </w:r>
            <w:r w:rsidRPr="00DF40C1">
              <w:rPr>
                <w:rFonts w:ascii="Times New Roman" w:hAnsi="Times New Roman"/>
                <w:sz w:val="20"/>
                <w:szCs w:val="20"/>
              </w:rPr>
              <w:t>, relazioni di avanzamento</w:t>
            </w:r>
          </w:p>
          <w:p w14:paraId="4C9E8D31" w14:textId="0F9BFE3F" w:rsidR="009D19D9" w:rsidRPr="00F52CA0" w:rsidRDefault="009D19D9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Documentazione prodotta per l’erogazione del servizio</w:t>
            </w:r>
            <w:r w:rsidR="00724499">
              <w:rPr>
                <w:rFonts w:ascii="Times New Roman" w:hAnsi="Times New Roman"/>
                <w:sz w:val="20"/>
                <w:szCs w:val="20"/>
              </w:rPr>
              <w:t>/fornitura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9B7248" w14:textId="77777777" w:rsidR="009D19D9" w:rsidRPr="005A4F00" w:rsidRDefault="009D19D9" w:rsidP="009D19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7C1A0F" w14:textId="55AC6610" w:rsidR="009D19D9" w:rsidRPr="00010BEC" w:rsidRDefault="009D19D9" w:rsidP="009D19D9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</w:rPr>
            </w:pPr>
          </w:p>
        </w:tc>
      </w:tr>
      <w:tr w:rsidR="003A6542" w:rsidRPr="005A4F00" w14:paraId="3BAB125D" w14:textId="77777777" w:rsidTr="00B4086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6D1752" w14:textId="77777777" w:rsidR="009D19D9" w:rsidRPr="005A4F00" w:rsidRDefault="009D19D9" w:rsidP="009D19D9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2470C5" w14:textId="2BB489FB" w:rsidR="009D19D9" w:rsidRPr="00AB39B8" w:rsidRDefault="0037634B" w:rsidP="009D19D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La documentazione </w:t>
            </w:r>
            <w:r w:rsidR="00F171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prodotta ai fini del pagamento </w:t>
            </w:r>
            <w:r w:rsidR="001F4A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è sufficiente</w:t>
            </w:r>
            <w:r w:rsidR="009D19D9" w:rsidRPr="00AB39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a dimostrare la pertinenza </w:t>
            </w:r>
            <w:r w:rsidR="005725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del servizio/fornitura</w:t>
            </w:r>
            <w:r w:rsidR="00841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ai fini del </w:t>
            </w:r>
            <w:r w:rsidR="009D19D9" w:rsidRPr="00AB39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raggiungimento di target &amp; milestone previsti dal PNRR?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07E8CA" w14:textId="77777777" w:rsidR="009D19D9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57A51F0" w14:textId="77777777" w:rsidR="009D19D9" w:rsidRPr="007457C6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006F016" w14:textId="70A66C1B" w:rsidR="009D19D9" w:rsidRPr="005A4F00" w:rsidRDefault="009D19D9" w:rsidP="009D19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1E2C06" w14:textId="6E020044" w:rsidR="009D19D9" w:rsidRPr="00DF40C1" w:rsidRDefault="009D19D9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DF40C1">
              <w:rPr>
                <w:rFonts w:ascii="Times New Roman" w:hAnsi="Times New Roman"/>
                <w:sz w:val="20"/>
                <w:szCs w:val="20"/>
              </w:rPr>
              <w:t>Contratto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/convenzione</w:t>
            </w:r>
          </w:p>
          <w:p w14:paraId="6B8BB92B" w14:textId="77777777" w:rsidR="009D19D9" w:rsidRDefault="009D19D9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DF40C1">
              <w:rPr>
                <w:rFonts w:ascii="Times New Roman" w:hAnsi="Times New Roman"/>
                <w:sz w:val="20"/>
                <w:szCs w:val="20"/>
              </w:rPr>
              <w:t>S</w:t>
            </w:r>
            <w:r>
              <w:rPr>
                <w:rFonts w:ascii="Times New Roman" w:hAnsi="Times New Roman"/>
                <w:sz w:val="20"/>
                <w:szCs w:val="20"/>
              </w:rPr>
              <w:t>AL</w:t>
            </w:r>
            <w:r w:rsidRPr="00DF40C1">
              <w:rPr>
                <w:rFonts w:ascii="Times New Roman" w:hAnsi="Times New Roman"/>
                <w:sz w:val="20"/>
                <w:szCs w:val="20"/>
              </w:rPr>
              <w:t>, relazioni di avanzamento</w:t>
            </w:r>
          </w:p>
          <w:p w14:paraId="15355084" w14:textId="40F99926" w:rsidR="009D19D9" w:rsidRPr="00D55C5D" w:rsidRDefault="009D19D9" w:rsidP="00D55C5D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Documento di trasporto/ Bolla di consegna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5E873C" w14:textId="77777777" w:rsidR="009D19D9" w:rsidRPr="005A4F00" w:rsidRDefault="009D19D9" w:rsidP="009D19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76D3DF" w14:textId="51D45A50" w:rsidR="009D19D9" w:rsidRPr="00010BEC" w:rsidRDefault="009D19D9" w:rsidP="009D19D9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3A6542" w:rsidRPr="005A4F00" w14:paraId="61C15CE6" w14:textId="77777777" w:rsidTr="00B4086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605504" w14:textId="77777777" w:rsidR="009D19D9" w:rsidRPr="005A4F00" w:rsidRDefault="009D19D9" w:rsidP="009D19D9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AA4083" w14:textId="31BEF800" w:rsidR="009D19D9" w:rsidRPr="00AB39B8" w:rsidRDefault="009D3278" w:rsidP="009D19D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La documentazione prodotta ai fini del pagamento è sufficiente</w:t>
            </w:r>
            <w:r w:rsidRPr="00AB39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a dimostrare </w:t>
            </w:r>
            <w:r w:rsidR="009D19D9" w:rsidRPr="00556A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il </w:t>
            </w:r>
            <w:r w:rsidR="009D19D9" w:rsidRPr="00556A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rispetto </w:t>
            </w:r>
            <w:r w:rsidR="00B32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dei</w:t>
            </w:r>
            <w:r w:rsidR="009D19D9" w:rsidRPr="00B32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requisiti</w:t>
            </w:r>
            <w:r w:rsidR="00C630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specifici</w:t>
            </w:r>
            <w:r w:rsidR="009D19D9" w:rsidRPr="00B32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B32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e dei principi trasversali </w:t>
            </w:r>
            <w:r w:rsidR="009D19D9" w:rsidRPr="00B32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previsti dal PNRR?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811E3C" w14:textId="77777777" w:rsidR="009D19D9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□ regolare</w:t>
            </w:r>
          </w:p>
          <w:p w14:paraId="1F719ED8" w14:textId="77777777" w:rsidR="009D19D9" w:rsidRPr="007457C6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479B50F" w14:textId="64E77D0A" w:rsidR="009D19D9" w:rsidRPr="007457C6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0024B5" w14:textId="0A8BD8E6" w:rsidR="009D19D9" w:rsidRDefault="009D19D9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Dichiarazione</w:t>
            </w:r>
            <w:r w:rsidR="00BA2202">
              <w:rPr>
                <w:rFonts w:ascii="Times New Roman" w:hAnsi="Times New Roman"/>
                <w:sz w:val="20"/>
                <w:szCs w:val="20"/>
              </w:rPr>
              <w:t>/Check list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DNSH sulla conformità delle spese sostenute</w:t>
            </w:r>
          </w:p>
          <w:p w14:paraId="1D759FCA" w14:textId="63A8FF06" w:rsidR="009D19D9" w:rsidRDefault="009D19D9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Documentazione attestante il contributo al conseguimento indicatori comuni, tagging ambientale e digitale</w:t>
            </w:r>
          </w:p>
          <w:p w14:paraId="7C23E79F" w14:textId="28B4E8A4" w:rsidR="009D19D9" w:rsidRPr="00AD0216" w:rsidRDefault="009D19D9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Documentazione </w:t>
            </w:r>
            <w:r w:rsidR="00364931">
              <w:rPr>
                <w:rFonts w:ascii="Times New Roman" w:hAnsi="Times New Roman"/>
                <w:sz w:val="20"/>
                <w:szCs w:val="20"/>
              </w:rPr>
              <w:t xml:space="preserve">(ove </w:t>
            </w:r>
            <w:r w:rsidR="00411349">
              <w:rPr>
                <w:rFonts w:ascii="Times New Roman" w:hAnsi="Times New Roman"/>
                <w:sz w:val="20"/>
                <w:szCs w:val="20"/>
              </w:rPr>
              <w:t xml:space="preserve">applicabile dichiarazione/check list) </w:t>
            </w:r>
            <w:r>
              <w:rPr>
                <w:rFonts w:ascii="Times New Roman" w:hAnsi="Times New Roman"/>
                <w:sz w:val="20"/>
                <w:szCs w:val="20"/>
              </w:rPr>
              <w:t>attestante il rispetto dei principi trasversali parità di genere, politiche per i giovani, disabilità e quota SUD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79C39D" w14:textId="77777777" w:rsidR="009D19D9" w:rsidRPr="005A4F00" w:rsidRDefault="009D19D9" w:rsidP="009D19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521376" w14:textId="77777777" w:rsidR="009D19D9" w:rsidRPr="005A4F00" w:rsidRDefault="009D19D9" w:rsidP="009D19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542" w:rsidRPr="005A4F00" w14:paraId="1180A743" w14:textId="77777777" w:rsidTr="00B4086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6C47C8" w14:textId="77777777" w:rsidR="009D19D9" w:rsidRPr="005A4F00" w:rsidRDefault="009D19D9" w:rsidP="009D19D9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0AA68F" w14:textId="0F9D6C6A" w:rsidR="009D19D9" w:rsidRPr="005A4F00" w:rsidRDefault="009D19D9" w:rsidP="009D19D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Eventuali richieste di variazione sono state autorizzate nei confronti del fornitore?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F0AFD6" w14:textId="77777777" w:rsidR="009D19D9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E96A193" w14:textId="77777777" w:rsidR="009D19D9" w:rsidRPr="007457C6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EA4B32A" w14:textId="63C14F8E" w:rsidR="009D19D9" w:rsidRPr="005A4F00" w:rsidRDefault="009D19D9" w:rsidP="009D19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0F0744" w14:textId="3909CF20" w:rsidR="009D19D9" w:rsidRPr="00191BA5" w:rsidRDefault="009D19D9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191BA5">
              <w:rPr>
                <w:rFonts w:ascii="Times New Roman" w:hAnsi="Times New Roman"/>
                <w:sz w:val="20"/>
                <w:szCs w:val="20"/>
              </w:rPr>
              <w:t>Contratto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/convenzione</w:t>
            </w:r>
          </w:p>
          <w:p w14:paraId="7D966296" w14:textId="77777777" w:rsidR="009D19D9" w:rsidRPr="00191BA5" w:rsidRDefault="009D19D9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191BA5">
              <w:rPr>
                <w:rFonts w:ascii="Times New Roman" w:hAnsi="Times New Roman"/>
                <w:sz w:val="20"/>
                <w:szCs w:val="20"/>
              </w:rPr>
              <w:t>Sal, relazioni di avanzamento</w:t>
            </w:r>
          </w:p>
          <w:p w14:paraId="7C235082" w14:textId="5C2750B0" w:rsidR="009D19D9" w:rsidRPr="00191BA5" w:rsidRDefault="009D19D9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</w:t>
            </w:r>
            <w:r w:rsidRPr="00191BA5">
              <w:rPr>
                <w:rFonts w:ascii="Times New Roman" w:hAnsi="Times New Roman"/>
                <w:sz w:val="20"/>
                <w:szCs w:val="20"/>
              </w:rPr>
              <w:t>ichieste di variazione</w:t>
            </w:r>
          </w:p>
          <w:p w14:paraId="71D4752C" w14:textId="67CA5889" w:rsidR="009D19D9" w:rsidRPr="00191BA5" w:rsidRDefault="009D19D9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191BA5">
              <w:rPr>
                <w:rFonts w:ascii="Times New Roman" w:hAnsi="Times New Roman"/>
                <w:sz w:val="20"/>
                <w:szCs w:val="20"/>
              </w:rPr>
              <w:t>elibere/atti di approvazione varianti</w:t>
            </w:r>
          </w:p>
          <w:p w14:paraId="2F7A055C" w14:textId="3F474616" w:rsidR="009D19D9" w:rsidRPr="005A4F00" w:rsidRDefault="009D19D9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 w:rsidRPr="00191BA5">
              <w:rPr>
                <w:rFonts w:ascii="Times New Roman" w:hAnsi="Times New Roman"/>
                <w:sz w:val="20"/>
                <w:szCs w:val="20"/>
              </w:rPr>
              <w:t>ventuali atti aggiuntivi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2C6F9D" w14:textId="77777777" w:rsidR="009D19D9" w:rsidRPr="005A4F00" w:rsidRDefault="009D19D9" w:rsidP="009D19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C2C807" w14:textId="77777777" w:rsidR="009D19D9" w:rsidRPr="005A4F00" w:rsidRDefault="009D19D9" w:rsidP="009D19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542" w:rsidRPr="005A4F00" w14:paraId="59302F8F" w14:textId="77777777" w:rsidTr="00E01B47">
        <w:trPr>
          <w:trHeight w:val="15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FB2A8F" w14:textId="77777777" w:rsidR="00717E69" w:rsidRPr="005A4F00" w:rsidRDefault="00717E69" w:rsidP="00717E69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9C6AEC" w14:textId="3D45E038" w:rsidR="00717E69" w:rsidRPr="0097725A" w:rsidRDefault="00717E69" w:rsidP="00917F33">
            <w:pPr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725A">
              <w:rPr>
                <w:rFonts w:ascii="Times New Roman" w:hAnsi="Times New Roman"/>
                <w:color w:val="000000"/>
                <w:sz w:val="20"/>
                <w:szCs w:val="20"/>
              </w:rPr>
              <w:t>La spesa</w:t>
            </w:r>
            <w:r w:rsidRPr="0097725A" w:rsidDel="00D2232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D22325">
              <w:rPr>
                <w:rFonts w:ascii="Times New Roman" w:hAnsi="Times New Roman"/>
                <w:color w:val="000000"/>
                <w:sz w:val="20"/>
                <w:szCs w:val="20"/>
              </w:rPr>
              <w:t>oggetto del controllo</w:t>
            </w:r>
            <w:r w:rsidR="00D22325" w:rsidRPr="0097725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7725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rientra tra le categorie ammissibili previste dalla normativa UE e nazionale di riferimento (DPR n. 22 del 5 febbraio 2018), </w:t>
            </w:r>
            <w:r w:rsidR="007D552D" w:rsidRPr="0097725A">
              <w:rPr>
                <w:rFonts w:ascii="Times New Roman" w:hAnsi="Times New Roman"/>
                <w:color w:val="000000"/>
                <w:sz w:val="20"/>
                <w:szCs w:val="20"/>
              </w:rPr>
              <w:t>dal</w:t>
            </w:r>
            <w:r w:rsidR="0097725A" w:rsidRPr="0097725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97725A" w:rsidRPr="0097725A">
              <w:rPr>
                <w:rFonts w:ascii="Times New Roman" w:hAnsi="Times New Roman"/>
                <w:sz w:val="20"/>
                <w:szCs w:val="20"/>
              </w:rPr>
              <w:t>contratto/convenzione</w:t>
            </w:r>
            <w:r w:rsidR="0097725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17E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 dal progetto approvato?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ACCB8D" w14:textId="77777777" w:rsidR="00717E69" w:rsidRDefault="00717E69" w:rsidP="00717E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D09B605" w14:textId="77777777" w:rsidR="00717E69" w:rsidRPr="007457C6" w:rsidRDefault="00717E69" w:rsidP="00717E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4BE9156" w14:textId="18989078" w:rsidR="00717E69" w:rsidRPr="007457C6" w:rsidRDefault="00717E69" w:rsidP="00717E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AA9B0B" w14:textId="5D45489C" w:rsidR="00717E69" w:rsidRDefault="00717E69" w:rsidP="00717E6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Contratto/convenzione</w:t>
            </w:r>
          </w:p>
          <w:p w14:paraId="5DDA7385" w14:textId="6AB63F63" w:rsidR="00717E69" w:rsidRPr="006B71B9" w:rsidRDefault="00717E69" w:rsidP="00717E6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6B71B9">
              <w:rPr>
                <w:rFonts w:ascii="Times New Roman" w:hAnsi="Times New Roman"/>
                <w:sz w:val="20"/>
                <w:szCs w:val="20"/>
              </w:rPr>
              <w:t>Documentazione amministrativo-contabile di spesa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8EA902" w14:textId="77777777" w:rsidR="00717E69" w:rsidRPr="005A4F00" w:rsidRDefault="00717E69" w:rsidP="00717E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F67697" w14:textId="77777777" w:rsidR="00717E69" w:rsidRPr="005A4F00" w:rsidRDefault="00717E69" w:rsidP="00717E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542" w:rsidRPr="005A4F00" w14:paraId="2B25055F" w14:textId="77777777" w:rsidTr="00E01B47">
        <w:trPr>
          <w:trHeight w:val="15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5C0F85" w14:textId="77777777" w:rsidR="0032080B" w:rsidRPr="005A4F00" w:rsidRDefault="0032080B" w:rsidP="0032080B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CC6472" w14:textId="4AA82416" w:rsidR="0032080B" w:rsidRPr="000F4845" w:rsidRDefault="0032080B" w:rsidP="0032080B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L’importo della fattura è coerente con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le previsioni del contratto/convenzione e </w:t>
            </w:r>
            <w:r w:rsidRPr="005A4F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sommat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</w:t>
            </w:r>
            <w:r w:rsidRPr="005A4F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alle spese precedentemente pagate, rientra nel limite dell’importo del contratto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/convenzione?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7D2FCB" w14:textId="77777777" w:rsidR="0032080B" w:rsidRDefault="0032080B" w:rsidP="003208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09F4361" w14:textId="77777777" w:rsidR="0032080B" w:rsidRPr="007457C6" w:rsidRDefault="0032080B" w:rsidP="003208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1361819" w14:textId="28E8C8C4" w:rsidR="0032080B" w:rsidRPr="007457C6" w:rsidRDefault="0032080B" w:rsidP="003208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6AC9AB" w14:textId="77777777" w:rsidR="0032080B" w:rsidRPr="006A35D4" w:rsidRDefault="0032080B" w:rsidP="0032080B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A35D4">
              <w:rPr>
                <w:rFonts w:ascii="Times New Roman" w:hAnsi="Times New Roman"/>
                <w:color w:val="000000"/>
                <w:sz w:val="20"/>
                <w:szCs w:val="20"/>
              </w:rPr>
              <w:t>Contratto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/convenzione</w:t>
            </w:r>
          </w:p>
          <w:p w14:paraId="6CC75D04" w14:textId="77777777" w:rsidR="0032080B" w:rsidRPr="006A35D4" w:rsidRDefault="0032080B" w:rsidP="0032080B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A35D4">
              <w:rPr>
                <w:rFonts w:ascii="Times New Roman" w:hAnsi="Times New Roman"/>
                <w:color w:val="000000"/>
                <w:sz w:val="20"/>
                <w:szCs w:val="20"/>
              </w:rPr>
              <w:t>SAL, relazioni di avanzamento</w:t>
            </w:r>
          </w:p>
          <w:p w14:paraId="134730C8" w14:textId="37484FA0" w:rsidR="0032080B" w:rsidRPr="006B71B9" w:rsidRDefault="0032080B" w:rsidP="0032080B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5A4F00">
              <w:rPr>
                <w:rFonts w:ascii="Times New Roman" w:hAnsi="Times New Roman"/>
                <w:color w:val="000000"/>
                <w:sz w:val="20"/>
                <w:szCs w:val="20"/>
              </w:rPr>
              <w:t>Documentazione amministrativo-contabile di spesa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2716E4" w14:textId="77777777" w:rsidR="0032080B" w:rsidRPr="005A4F00" w:rsidRDefault="0032080B" w:rsidP="003208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A5EA94" w14:textId="77777777" w:rsidR="0032080B" w:rsidRPr="005A4F00" w:rsidRDefault="0032080B" w:rsidP="003208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542" w:rsidRPr="005A4F00" w14:paraId="18C8AEB8" w14:textId="77777777" w:rsidTr="003417A7">
        <w:trPr>
          <w:trHeight w:val="1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05821E" w14:textId="77777777" w:rsidR="0032080B" w:rsidRPr="005A4F00" w:rsidRDefault="0032080B" w:rsidP="0032080B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5D95BB" w14:textId="6B15D907" w:rsidR="0032080B" w:rsidRPr="00991FBE" w:rsidRDefault="0032080B" w:rsidP="0032080B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È </w:t>
            </w:r>
            <w:r w:rsidRPr="00991F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stata verificat</w:t>
            </w:r>
            <w:r w:rsidR="00991F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 che il servizio/la fornitura oggetto di liquidazione non sia stat</w:t>
            </w:r>
            <w:r w:rsidR="00617B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o/</w:t>
            </w:r>
            <w:proofErr w:type="spellStart"/>
            <w:r w:rsidR="00991F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</w:t>
            </w:r>
            <w:proofErr w:type="spellEnd"/>
            <w:r w:rsidR="00991F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già </w:t>
            </w:r>
            <w:r w:rsidR="00C536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precedentemente pagat</w:t>
            </w:r>
            <w:r w:rsidR="001200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o/a</w:t>
            </w:r>
            <w:r w:rsidR="00991F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?</w:t>
            </w:r>
            <w:r w:rsidRPr="00991F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343F33" w14:textId="77777777" w:rsidR="0032080B" w:rsidRDefault="0032080B" w:rsidP="003208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E6975AB" w14:textId="77777777" w:rsidR="0032080B" w:rsidRPr="007457C6" w:rsidRDefault="0032080B" w:rsidP="003208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E462929" w14:textId="2ED421C6" w:rsidR="0032080B" w:rsidRPr="007457C6" w:rsidRDefault="0032080B" w:rsidP="003208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935942" w14:textId="77777777" w:rsidR="0032080B" w:rsidRPr="005A4F00" w:rsidRDefault="0032080B" w:rsidP="0032080B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A4F00">
              <w:rPr>
                <w:rFonts w:ascii="Times New Roman" w:hAnsi="Times New Roman"/>
                <w:color w:val="000000"/>
                <w:sz w:val="20"/>
                <w:szCs w:val="20"/>
              </w:rPr>
              <w:t>Documentazione di spesa (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F</w:t>
            </w:r>
            <w:r w:rsidRPr="005A4F00">
              <w:rPr>
                <w:rFonts w:ascii="Times New Roman" w:hAnsi="Times New Roman"/>
                <w:color w:val="000000"/>
                <w:sz w:val="20"/>
                <w:szCs w:val="20"/>
              </w:rPr>
              <w:t>atture, S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AL</w:t>
            </w:r>
            <w:r w:rsidRPr="005A4F00">
              <w:rPr>
                <w:rFonts w:ascii="Times New Roman" w:hAnsi="Times New Roman"/>
                <w:color w:val="000000"/>
                <w:sz w:val="20"/>
                <w:szCs w:val="20"/>
              </w:rPr>
              <w:t>, relazioni di avanzamento</w:t>
            </w:r>
          </w:p>
          <w:p w14:paraId="54A5D80B" w14:textId="57D40554" w:rsidR="0032080B" w:rsidRPr="006B71B9" w:rsidRDefault="0032080B" w:rsidP="0032080B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Atti di pagamento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5E0924" w14:textId="77777777" w:rsidR="0032080B" w:rsidRPr="005A4F00" w:rsidRDefault="0032080B" w:rsidP="003208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91A08B" w14:textId="7D71BE58" w:rsidR="0032080B" w:rsidRPr="00124E55" w:rsidRDefault="0032080B" w:rsidP="00124E55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</w:tr>
      <w:tr w:rsidR="003A6542" w:rsidRPr="005A4F00" w14:paraId="298BA263" w14:textId="77777777" w:rsidTr="00556ECC">
        <w:trPr>
          <w:trHeight w:val="9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EF8085" w14:textId="77777777" w:rsidR="006E5011" w:rsidRPr="005A4F00" w:rsidRDefault="006E5011" w:rsidP="006E5011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223E45" w14:textId="168A1BAB" w:rsidR="006E5011" w:rsidRPr="00A03319" w:rsidRDefault="006E5011" w:rsidP="0010544F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La documentazione giustificativa di spesa rispetta la normativa civilistica e fiscale (art. 2214 </w:t>
            </w:r>
            <w:proofErr w:type="gramStart"/>
            <w:r w:rsidRPr="005A4F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Codice Civile</w:t>
            </w:r>
            <w:proofErr w:type="gramEnd"/>
            <w:r w:rsidRPr="005A4F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DPR 633/72 ecc</w:t>
            </w:r>
            <w:r w:rsidR="001200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5A4F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A64FFF" w14:textId="77777777" w:rsidR="006E5011" w:rsidRDefault="006E5011" w:rsidP="006E50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457D395" w14:textId="77777777" w:rsidR="006E5011" w:rsidRPr="007457C6" w:rsidRDefault="006E5011" w:rsidP="006E50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DBB8947" w14:textId="685CF52F" w:rsidR="006E5011" w:rsidRPr="007457C6" w:rsidRDefault="006E5011" w:rsidP="006E50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8E22B6" w14:textId="5137083B" w:rsidR="006E5011" w:rsidRPr="006B71B9" w:rsidRDefault="006E5011" w:rsidP="006E5011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6B71B9">
              <w:rPr>
                <w:rFonts w:ascii="Times New Roman" w:hAnsi="Times New Roman"/>
                <w:sz w:val="20"/>
                <w:szCs w:val="20"/>
              </w:rPr>
              <w:t>Documentazione amministrativo-contabile di spesa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D6899D" w14:textId="36B947E9" w:rsidR="006E5011" w:rsidRPr="005A4F00" w:rsidRDefault="006E5011" w:rsidP="006E50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6A42A6" w14:textId="0C513297" w:rsidR="006E5011" w:rsidRPr="005A4F00" w:rsidRDefault="006E5011" w:rsidP="006E50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542" w:rsidRPr="005A4F00" w14:paraId="25BD7593" w14:textId="77777777" w:rsidTr="00E55135">
        <w:trPr>
          <w:trHeight w:val="7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CA3695" w14:textId="77777777" w:rsidR="00A03319" w:rsidRPr="005A4F00" w:rsidRDefault="00A03319" w:rsidP="00A03319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4447D9" w14:textId="77777777" w:rsidR="00A03319" w:rsidRPr="00A03319" w:rsidRDefault="00A03319" w:rsidP="00A03319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03319">
              <w:rPr>
                <w:rFonts w:ascii="Times New Roman" w:hAnsi="Times New Roman"/>
                <w:color w:val="000000"/>
                <w:sz w:val="20"/>
                <w:szCs w:val="20"/>
              </w:rPr>
              <w:t>La fattura/documento giustificativo presentato per la liquidazione delle spese, contiene le seguenti informazioni:</w:t>
            </w:r>
          </w:p>
          <w:p w14:paraId="7D85271F" w14:textId="47F16645" w:rsidR="00A03319" w:rsidRDefault="00124E55" w:rsidP="00A03319">
            <w:pPr>
              <w:pStyle w:val="Paragrafoelenco"/>
              <w:numPr>
                <w:ilvl w:val="0"/>
                <w:numId w:val="14"/>
              </w:numPr>
              <w:spacing w:after="160"/>
              <w:ind w:left="317" w:hanging="283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Il n</w:t>
            </w:r>
            <w:r w:rsidR="00A03319" w:rsidRPr="003E6994">
              <w:rPr>
                <w:rFonts w:ascii="Times New Roman" w:hAnsi="Times New Roman"/>
                <w:color w:val="000000"/>
                <w:sz w:val="20"/>
                <w:szCs w:val="20"/>
              </w:rPr>
              <w:t>umero e data della fattura, estremi del fornitore e P.IVA;</w:t>
            </w:r>
          </w:p>
          <w:p w14:paraId="783AC18D" w14:textId="77777777" w:rsidR="00A03319" w:rsidRPr="003E6994" w:rsidRDefault="00A03319" w:rsidP="00A03319">
            <w:pPr>
              <w:pStyle w:val="Paragrafoelenco"/>
              <w:numPr>
                <w:ilvl w:val="0"/>
                <w:numId w:val="14"/>
              </w:numPr>
              <w:spacing w:after="160"/>
              <w:ind w:left="317" w:hanging="283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l’</w:t>
            </w:r>
            <w:r w:rsidRPr="00B5501C">
              <w:rPr>
                <w:rFonts w:ascii="Times New Roman" w:hAnsi="Times New Roman"/>
                <w:color w:val="000000"/>
                <w:sz w:val="20"/>
                <w:szCs w:val="20"/>
              </w:rPr>
              <w:t>importo, distinto dall’IVA nei casi previsti dalla legge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;</w:t>
            </w:r>
          </w:p>
          <w:p w14:paraId="012030A4" w14:textId="344FD4CD" w:rsidR="00A03319" w:rsidRPr="003E6994" w:rsidRDefault="008E386D" w:rsidP="00A03319">
            <w:pPr>
              <w:pStyle w:val="Paragrafoelenco"/>
              <w:numPr>
                <w:ilvl w:val="0"/>
                <w:numId w:val="14"/>
              </w:numPr>
              <w:spacing w:after="160"/>
              <w:ind w:left="317" w:hanging="283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riferimenti</w:t>
            </w:r>
            <w:r w:rsidR="00A03319" w:rsidRPr="003E6994" w:rsidDel="008E38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al PNRR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nonché indicazione</w:t>
            </w:r>
            <w:r w:rsidRPr="003E699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A03319" w:rsidRPr="003E6994">
              <w:rPr>
                <w:rFonts w:ascii="Times New Roman" w:hAnsi="Times New Roman"/>
                <w:color w:val="000000"/>
                <w:sz w:val="20"/>
                <w:szCs w:val="20"/>
              </w:rPr>
              <w:t>della Missione, Componente, Investimento, Sub-investimento/Misura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 t</w:t>
            </w:r>
            <w:r w:rsidRPr="003E6994">
              <w:rPr>
                <w:rFonts w:ascii="Times New Roman" w:hAnsi="Times New Roman"/>
                <w:color w:val="000000"/>
                <w:sz w:val="20"/>
                <w:szCs w:val="20"/>
              </w:rPr>
              <w:t>itolo del progetto</w:t>
            </w:r>
            <w:r w:rsidR="00A03319" w:rsidRPr="003E6994" w:rsidDel="00E26163">
              <w:rPr>
                <w:rFonts w:ascii="Times New Roman" w:hAnsi="Times New Roman"/>
                <w:color w:val="000000"/>
                <w:sz w:val="20"/>
                <w:szCs w:val="20"/>
              </w:rPr>
              <w:t>;</w:t>
            </w:r>
          </w:p>
          <w:p w14:paraId="38621B10" w14:textId="7BB7DDC1" w:rsidR="00A03319" w:rsidRDefault="00124E55" w:rsidP="00A03319">
            <w:pPr>
              <w:pStyle w:val="Paragrafoelenco"/>
              <w:numPr>
                <w:ilvl w:val="0"/>
                <w:numId w:val="14"/>
              </w:numPr>
              <w:spacing w:after="160"/>
              <w:ind w:left="317" w:hanging="283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l’</w:t>
            </w:r>
            <w:r w:rsidR="00A03319" w:rsidRPr="003E6994">
              <w:rPr>
                <w:rFonts w:ascii="Times New Roman" w:hAnsi="Times New Roman"/>
                <w:color w:val="000000"/>
                <w:sz w:val="20"/>
                <w:szCs w:val="20"/>
              </w:rPr>
              <w:t>indicazione del CUP, CIG (ove applicabile) e gli estremi identificativi del contratto</w:t>
            </w:r>
            <w:r w:rsidR="00A03319">
              <w:rPr>
                <w:rFonts w:ascii="Times New Roman" w:hAnsi="Times New Roman"/>
                <w:color w:val="000000"/>
                <w:sz w:val="20"/>
                <w:szCs w:val="20"/>
              </w:rPr>
              <w:t>/convenzione</w:t>
            </w:r>
            <w:r w:rsidR="00A03319" w:rsidRPr="003E6994">
              <w:rPr>
                <w:rFonts w:ascii="Times New Roman" w:hAnsi="Times New Roman"/>
                <w:color w:val="000000"/>
                <w:sz w:val="20"/>
                <w:szCs w:val="20"/>
              </w:rPr>
              <w:t>;</w:t>
            </w:r>
          </w:p>
          <w:p w14:paraId="129CC261" w14:textId="7F5035CC" w:rsidR="00A03319" w:rsidRPr="00A03319" w:rsidRDefault="00124E55" w:rsidP="0010544F">
            <w:pPr>
              <w:pStyle w:val="Paragrafoelenco"/>
              <w:numPr>
                <w:ilvl w:val="0"/>
                <w:numId w:val="14"/>
              </w:numPr>
              <w:ind w:left="317" w:hanging="283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l’i</w:t>
            </w:r>
            <w:r w:rsidR="00A03319" w:rsidRPr="00A0331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ndicazione dettagliata dell’oggetto dell’attività prestata (in caso di servizi, il dettaglio sarà riportato nella relazione </w:t>
            </w:r>
            <w:r w:rsidR="00A03319" w:rsidRPr="00A0331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che accompagna la fattura; in caso di forniture, sarà indicato in fattura il dettaglio dei beni forniti con indicazione, nel caso in cui sia prevista, del luogo di installazione)?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D76BC7" w14:textId="77777777" w:rsidR="00A03319" w:rsidRDefault="00A03319" w:rsidP="00A03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□ regolare</w:t>
            </w:r>
          </w:p>
          <w:p w14:paraId="024E715C" w14:textId="77777777" w:rsidR="00A03319" w:rsidRPr="007457C6" w:rsidRDefault="00A03319" w:rsidP="00A03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2D9CB52" w14:textId="165F9584" w:rsidR="00A03319" w:rsidRPr="007457C6" w:rsidRDefault="00A03319" w:rsidP="00A03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59D897" w14:textId="6BF79A2E" w:rsidR="00A03319" w:rsidRDefault="00A03319" w:rsidP="00A0331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6B71B9">
              <w:rPr>
                <w:rFonts w:ascii="Times New Roman" w:hAnsi="Times New Roman"/>
                <w:sz w:val="20"/>
                <w:szCs w:val="20"/>
              </w:rPr>
              <w:t>Documentazione amministrativo-contabile di spesa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D6DD7D" w14:textId="77777777" w:rsidR="00A03319" w:rsidRPr="005A4F00" w:rsidRDefault="00A03319" w:rsidP="00A033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FBECEF" w14:textId="77777777" w:rsidR="00A03319" w:rsidRPr="005A4F00" w:rsidRDefault="00A03319" w:rsidP="00A033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542" w:rsidRPr="005A4F00" w14:paraId="1C097BA4" w14:textId="77777777" w:rsidTr="00B40868">
        <w:trPr>
          <w:trHeight w:val="8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831387" w14:textId="77777777" w:rsidR="008D5935" w:rsidRPr="005A4F00" w:rsidRDefault="008D5935" w:rsidP="00A03319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0D6B8" w14:textId="0C938571" w:rsidR="008D5935" w:rsidRPr="00124E55" w:rsidRDefault="008D5935" w:rsidP="00124E55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Il conto corrente </w:t>
            </w:r>
            <w:r w:rsidR="00E12717">
              <w:rPr>
                <w:rFonts w:ascii="Times New Roman" w:hAnsi="Times New Roman"/>
                <w:color w:val="000000"/>
                <w:sz w:val="20"/>
                <w:szCs w:val="20"/>
              </w:rPr>
              <w:t>postale/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bancario indicato</w:t>
            </w:r>
            <w:r w:rsidR="00E1271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in fattura corrisponde a quello dedicato dal fornitore ai sensi dell’art. 3</w:t>
            </w:r>
            <w:r w:rsidR="00DC05C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della Legge 136/2010?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2DF495" w14:textId="77777777" w:rsidR="00DC05C1" w:rsidRDefault="00DC05C1" w:rsidP="00DC05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40CB9EB" w14:textId="77777777" w:rsidR="00DC05C1" w:rsidRPr="007457C6" w:rsidRDefault="00DC05C1" w:rsidP="00DC05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F8A1EEB" w14:textId="47453247" w:rsidR="008D5935" w:rsidRPr="007457C6" w:rsidRDefault="00DC05C1" w:rsidP="00DC05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1C4B60" w14:textId="6C69DFBB" w:rsidR="00E12717" w:rsidRDefault="00E12717" w:rsidP="00A0331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Fattura</w:t>
            </w:r>
          </w:p>
          <w:p w14:paraId="34B8FDBF" w14:textId="2667885F" w:rsidR="00E12717" w:rsidRPr="00E01B47" w:rsidRDefault="00E12717" w:rsidP="00A0331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Contratto/convenzione</w:t>
            </w:r>
          </w:p>
          <w:p w14:paraId="30D1018D" w14:textId="76A06A56" w:rsidR="008D5935" w:rsidRPr="006B71B9" w:rsidRDefault="00E12717" w:rsidP="00A0331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Dichiarazione ai sensi dell’art 3 della Legge 136/2010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355271" w14:textId="77777777" w:rsidR="008D5935" w:rsidRPr="00E55135" w:rsidRDefault="008D5935" w:rsidP="00A03319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A8992F" w14:textId="77777777" w:rsidR="008D5935" w:rsidRPr="005A4F00" w:rsidRDefault="008D5935" w:rsidP="00A033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542" w:rsidRPr="005A4F00" w14:paraId="1BB1615F" w14:textId="77777777" w:rsidTr="00B40868">
        <w:trPr>
          <w:trHeight w:val="8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DB8E58" w14:textId="77777777" w:rsidR="00A03319" w:rsidRPr="005A4F00" w:rsidRDefault="00A03319" w:rsidP="00A03319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F0A0C7" w14:textId="24CABEE5" w:rsidR="00A03319" w:rsidRPr="00124E55" w:rsidRDefault="00A03319" w:rsidP="0010544F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  <w:r w:rsidRPr="00124E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La </w:t>
            </w:r>
            <w:r w:rsidRPr="00124E55">
              <w:rPr>
                <w:rFonts w:ascii="Times New Roman" w:hAnsi="Times New Roman"/>
                <w:sz w:val="20"/>
                <w:szCs w:val="20"/>
              </w:rPr>
              <w:t>fattura è stata emessa</w:t>
            </w:r>
            <w:r w:rsidRPr="00124E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in forma elettronica,</w:t>
            </w:r>
            <w:r w:rsidRPr="00124E55">
              <w:rPr>
                <w:rFonts w:ascii="Garamond" w:eastAsia="Times New Roman" w:hAnsi="Garamond"/>
                <w:color w:val="000000"/>
                <w:lang w:eastAsia="it-IT"/>
              </w:rPr>
              <w:t xml:space="preserve"> </w:t>
            </w:r>
            <w:r w:rsidRPr="00124E55">
              <w:rPr>
                <w:rFonts w:ascii="Times New Roman" w:hAnsi="Times New Roman"/>
                <w:color w:val="000000"/>
                <w:sz w:val="20"/>
                <w:szCs w:val="20"/>
              </w:rPr>
              <w:t>come previsto dall'art. 1, commi 209 - 214 L. 244/2007?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A92455" w14:textId="77777777" w:rsidR="00A03319" w:rsidRDefault="00A03319" w:rsidP="00A03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0E3A5C5" w14:textId="77777777" w:rsidR="00A03319" w:rsidRPr="007457C6" w:rsidRDefault="00A03319" w:rsidP="00A03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654F831" w14:textId="185B6F0E" w:rsidR="00A03319" w:rsidRPr="005A4F00" w:rsidRDefault="00A03319" w:rsidP="0010544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C23A0D" w14:textId="75A391D0" w:rsidR="00A03319" w:rsidRPr="005A4F00" w:rsidRDefault="00A03319" w:rsidP="00A0331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6B71B9">
              <w:rPr>
                <w:rFonts w:ascii="Times New Roman" w:hAnsi="Times New Roman"/>
                <w:sz w:val="20"/>
                <w:szCs w:val="20"/>
              </w:rPr>
              <w:t>Documentazione amministrativo-contabile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3A0526" w14:textId="6E89F5A3" w:rsidR="00A03319" w:rsidRPr="00E55135" w:rsidRDefault="00A03319" w:rsidP="00A03319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E46987" w14:textId="5A999B7C" w:rsidR="00A03319" w:rsidRPr="005A4F00" w:rsidRDefault="00A03319" w:rsidP="00A033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542" w:rsidRPr="005A4F00" w14:paraId="2267F5AF" w14:textId="77777777" w:rsidTr="00A0760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AC8E3F" w14:textId="77777777" w:rsidR="00863D9E" w:rsidRPr="005A4F00" w:rsidRDefault="00863D9E" w:rsidP="00863D9E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D9F4A9" w14:textId="75C93FD4" w:rsidR="00863D9E" w:rsidRPr="00863D9E" w:rsidRDefault="00863D9E" w:rsidP="0010544F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63D9E">
              <w:rPr>
                <w:rFonts w:ascii="Times New Roman" w:hAnsi="Times New Roman"/>
                <w:color w:val="000000"/>
                <w:sz w:val="20"/>
                <w:szCs w:val="20"/>
              </w:rPr>
              <w:t>La fattura è stata emessa, ove applicabile, secondo le modalità di attuazione dell’art. 1, co. 629 della L.190/2014, in materia di scissione dei pagamenti ai fini dell’IVA?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583795" w14:textId="77777777" w:rsidR="00863D9E" w:rsidRDefault="00863D9E" w:rsidP="00863D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1592358" w14:textId="77777777" w:rsidR="00863D9E" w:rsidRPr="007457C6" w:rsidRDefault="00863D9E" w:rsidP="00863D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58BAEEB" w14:textId="03ADED78" w:rsidR="00863D9E" w:rsidRPr="005A4F00" w:rsidRDefault="00863D9E" w:rsidP="00863D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C237B3" w14:textId="566DD065" w:rsidR="00863D9E" w:rsidRPr="005A4F00" w:rsidRDefault="00863D9E" w:rsidP="00863D9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6B71B9">
              <w:rPr>
                <w:rFonts w:ascii="Times New Roman" w:hAnsi="Times New Roman"/>
                <w:sz w:val="20"/>
                <w:szCs w:val="20"/>
              </w:rPr>
              <w:t>Documentazione amministrativo-contabile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DFAF10" w14:textId="06AB653C" w:rsidR="00863D9E" w:rsidRPr="00E55135" w:rsidRDefault="00863D9E" w:rsidP="00863D9E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4BB4E7" w14:textId="48A7FC06" w:rsidR="00863D9E" w:rsidRPr="005A4F00" w:rsidRDefault="00863D9E" w:rsidP="00863D9E">
            <w:pPr>
              <w:pStyle w:val="NormaleWeb"/>
              <w:rPr>
                <w:sz w:val="20"/>
                <w:szCs w:val="20"/>
              </w:rPr>
            </w:pPr>
          </w:p>
        </w:tc>
      </w:tr>
      <w:tr w:rsidR="003A6542" w:rsidRPr="005A4F00" w14:paraId="3235EDE4" w14:textId="77777777" w:rsidTr="00A0760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4D4492" w14:textId="77777777" w:rsidR="00863D9E" w:rsidRPr="005A4F00" w:rsidRDefault="00863D9E" w:rsidP="00863D9E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4C7B04" w14:textId="6CDE3078" w:rsidR="00863D9E" w:rsidRPr="00863D9E" w:rsidRDefault="00863D9E" w:rsidP="00D824C7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428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L’importo della fattura </w:t>
            </w:r>
            <w:r w:rsidR="00F428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corrisponde </w:t>
            </w:r>
            <w:r w:rsidR="00867837">
              <w:rPr>
                <w:rFonts w:ascii="Times New Roman" w:hAnsi="Times New Roman"/>
                <w:color w:val="000000"/>
                <w:sz w:val="20"/>
                <w:szCs w:val="20"/>
              </w:rPr>
              <w:t>a quello autorizzato in</w:t>
            </w:r>
            <w:r w:rsidRPr="00F42862" w:rsidDel="0086783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F42862">
              <w:rPr>
                <w:rFonts w:ascii="Times New Roman" w:hAnsi="Times New Roman"/>
                <w:color w:val="000000"/>
                <w:sz w:val="20"/>
                <w:szCs w:val="20"/>
              </w:rPr>
              <w:t>coeren</w:t>
            </w:r>
            <w:r w:rsidR="0086783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za con le </w:t>
            </w:r>
            <w:r w:rsidR="00AC292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modalità di pagamento previste dal </w:t>
            </w:r>
            <w:r w:rsidRPr="00F42862" w:rsidDel="00867837">
              <w:rPr>
                <w:rFonts w:ascii="Times New Roman" w:hAnsi="Times New Roman"/>
                <w:color w:val="000000"/>
                <w:sz w:val="20"/>
                <w:szCs w:val="20"/>
              </w:rPr>
              <w:t>contratto</w:t>
            </w:r>
            <w:r w:rsidRPr="00F42862">
              <w:rPr>
                <w:rFonts w:ascii="Times New Roman" w:hAnsi="Times New Roman"/>
                <w:color w:val="000000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CF495B" w14:textId="77777777" w:rsidR="00863D9E" w:rsidRDefault="00863D9E" w:rsidP="00863D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13DF35D" w14:textId="77777777" w:rsidR="00863D9E" w:rsidRPr="007457C6" w:rsidRDefault="00863D9E" w:rsidP="00863D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F182A75" w14:textId="10ADFF52" w:rsidR="00863D9E" w:rsidRPr="005A4F00" w:rsidRDefault="00863D9E" w:rsidP="00863D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DE7989" w14:textId="44409938" w:rsidR="00612FB1" w:rsidRDefault="00612FB1" w:rsidP="00612FB1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Determina a contrarre</w:t>
            </w:r>
          </w:p>
          <w:p w14:paraId="276B7DD1" w14:textId="61C69211" w:rsidR="00612FB1" w:rsidRDefault="00863D9E" w:rsidP="00612FB1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Contratto/convenzione</w:t>
            </w:r>
          </w:p>
          <w:p w14:paraId="6D21BAD2" w14:textId="5E901119" w:rsidR="00863D9E" w:rsidRPr="00612FB1" w:rsidRDefault="00612FB1" w:rsidP="00612FB1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6B71B9">
              <w:rPr>
                <w:rFonts w:ascii="Times New Roman" w:hAnsi="Times New Roman"/>
                <w:sz w:val="20"/>
                <w:szCs w:val="20"/>
              </w:rPr>
              <w:t>Documentazione amministrativo-contabile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08EED8" w14:textId="121E30CC" w:rsidR="00863D9E" w:rsidRPr="005A4F00" w:rsidRDefault="00863D9E" w:rsidP="00863D9E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BFA550" w14:textId="77777777" w:rsidR="00863D9E" w:rsidRPr="005A4F00" w:rsidRDefault="00863D9E" w:rsidP="00863D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542" w:rsidRPr="005A4F00" w14:paraId="2C1BB672" w14:textId="77777777" w:rsidTr="00B4086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0E6A96" w14:textId="77777777" w:rsidR="00AC44D5" w:rsidRPr="005A4F00" w:rsidRDefault="00AC44D5" w:rsidP="00AC44D5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1BD5BB" w14:textId="1B94A89D" w:rsidR="00AC44D5" w:rsidRPr="00794680" w:rsidRDefault="00AC44D5" w:rsidP="00D824C7">
            <w:pPr>
              <w:pStyle w:val="NormaleWeb"/>
              <w:jc w:val="both"/>
            </w:pPr>
            <w:r>
              <w:rPr>
                <w:color w:val="000000"/>
                <w:sz w:val="20"/>
                <w:szCs w:val="20"/>
              </w:rPr>
              <w:t>L’importo da liquidare, sommato a quanto già pagato, rientra nel limite dell’importo del contratto?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FDCD32" w14:textId="77777777" w:rsidR="00AC44D5" w:rsidRDefault="00AC44D5" w:rsidP="00AC44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2B5C4F0" w14:textId="77777777" w:rsidR="00AC44D5" w:rsidRPr="007457C6" w:rsidRDefault="00AC44D5" w:rsidP="00AC44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AE34D96" w14:textId="725119DB" w:rsidR="00AC44D5" w:rsidRPr="007457C6" w:rsidRDefault="00AC44D5" w:rsidP="00AC44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59CB44" w14:textId="77777777" w:rsidR="00AC44D5" w:rsidRPr="008B0017" w:rsidRDefault="00AC44D5" w:rsidP="00AC44D5">
            <w:pPr>
              <w:pStyle w:val="Paragrafoelenco"/>
              <w:numPr>
                <w:ilvl w:val="0"/>
                <w:numId w:val="1"/>
              </w:numPr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Fattura</w:t>
            </w:r>
          </w:p>
          <w:p w14:paraId="0BD7A7FA" w14:textId="74591260" w:rsidR="00AC44D5" w:rsidRPr="008B0017" w:rsidRDefault="00AC44D5" w:rsidP="00AC44D5">
            <w:pPr>
              <w:pStyle w:val="Paragrafoelenco"/>
              <w:numPr>
                <w:ilvl w:val="0"/>
                <w:numId w:val="1"/>
              </w:numPr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DB dei pagamenti/</w:t>
            </w:r>
            <w:r w:rsidR="003D69CC">
              <w:rPr>
                <w:rFonts w:ascii="Times New Roman" w:hAnsi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tti di pagamento precedenti</w:t>
            </w:r>
          </w:p>
          <w:p w14:paraId="0D24477D" w14:textId="6B53E51B" w:rsidR="00AC44D5" w:rsidRPr="005A4F00" w:rsidRDefault="00AC44D5" w:rsidP="00AC44D5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Contratto/convenzione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D751A3" w14:textId="77777777" w:rsidR="00AC44D5" w:rsidRPr="005A4F00" w:rsidRDefault="00AC44D5" w:rsidP="00AC44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63C224" w14:textId="77777777" w:rsidR="00AC44D5" w:rsidRPr="005A4F00" w:rsidRDefault="00AC44D5" w:rsidP="00AC44D5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A6542" w:rsidRPr="005A4F00" w14:paraId="6994F7BC" w14:textId="77777777" w:rsidTr="00B4086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377322" w14:textId="77777777" w:rsidR="00863D9E" w:rsidRPr="005A4F00" w:rsidRDefault="00863D9E" w:rsidP="00863D9E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48B691" w14:textId="39F7402F" w:rsidR="00863D9E" w:rsidRPr="0005456F" w:rsidRDefault="00863D9E" w:rsidP="00863D9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46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Sono state svolte con esito positivo le verifiche </w:t>
            </w:r>
            <w:r w:rsidRPr="00262AB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ex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lege </w:t>
            </w:r>
            <w:r w:rsidRPr="007946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propedeutiche al pagamento?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4D87D0" w14:textId="77777777" w:rsidR="00863D9E" w:rsidRDefault="00863D9E" w:rsidP="00863D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B5FEFBB" w14:textId="77777777" w:rsidR="00863D9E" w:rsidRPr="007457C6" w:rsidRDefault="00863D9E" w:rsidP="00863D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590C2FF" w14:textId="0A7CC97B" w:rsidR="00863D9E" w:rsidRPr="005A4F00" w:rsidRDefault="00863D9E" w:rsidP="00863D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468BBB" w14:textId="77777777" w:rsidR="00863D9E" w:rsidRPr="005A4F00" w:rsidRDefault="00863D9E" w:rsidP="00863D9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A4F00">
              <w:rPr>
                <w:rFonts w:ascii="Times New Roman" w:hAnsi="Times New Roman"/>
                <w:color w:val="000000"/>
                <w:sz w:val="20"/>
                <w:szCs w:val="20"/>
              </w:rPr>
              <w:t>Documento unico di regolarità contributiva (DURC) in corso di validità</w:t>
            </w:r>
          </w:p>
          <w:p w14:paraId="5809539B" w14:textId="4302932A" w:rsidR="00863D9E" w:rsidRPr="004E03E1" w:rsidRDefault="00863D9E" w:rsidP="00863D9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A4F00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Verifica inadempimenti (</w:t>
            </w:r>
            <w:r w:rsidRPr="004E03E1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ex</w:t>
            </w:r>
            <w:r w:rsidRPr="005A4F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a</w:t>
            </w:r>
            <w:r w:rsidRPr="005A4F00">
              <w:rPr>
                <w:rFonts w:ascii="Times New Roman" w:hAnsi="Times New Roman"/>
                <w:color w:val="000000"/>
                <w:sz w:val="20"/>
                <w:szCs w:val="20"/>
              </w:rPr>
              <w:t>rt. 48-bis D.P.R. 602/73)</w:t>
            </w:r>
          </w:p>
          <w:p w14:paraId="4D95A73F" w14:textId="1C22F93E" w:rsidR="00863D9E" w:rsidRPr="005A4F00" w:rsidRDefault="00863D9E" w:rsidP="00863D9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Documentazione antimafia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3E0A69" w14:textId="77777777" w:rsidR="00863D9E" w:rsidRPr="005A4F00" w:rsidRDefault="00863D9E" w:rsidP="00863D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220E8C" w14:textId="77777777" w:rsidR="00863D9E" w:rsidRPr="005A4F00" w:rsidRDefault="00863D9E" w:rsidP="00863D9E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A6542" w:rsidRPr="005A4F00" w14:paraId="7FB6157C" w14:textId="77777777" w:rsidTr="00E01B47">
        <w:trPr>
          <w:trHeight w:val="27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B15A92" w14:textId="77777777" w:rsidR="008A37A8" w:rsidRPr="005A4F00" w:rsidRDefault="008A37A8" w:rsidP="008A37A8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EC531B" w14:textId="2CBC824F" w:rsidR="008A37A8" w:rsidRDefault="00413DB8" w:rsidP="008A37A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1B47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  <w:r w:rsidR="004B4AEA" w:rsidRPr="00E01B47">
              <w:rPr>
                <w:rFonts w:ascii="Times New Roman" w:hAnsi="Times New Roman"/>
                <w:color w:val="000000"/>
                <w:sz w:val="20"/>
                <w:szCs w:val="20"/>
              </w:rPr>
              <w:t>ono stati ril</w:t>
            </w:r>
            <w:r w:rsidR="00381AAC" w:rsidRPr="00E01B4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asciati </w:t>
            </w:r>
            <w:r w:rsidR="001C5CD2" w:rsidRPr="00E01B47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  <w:r w:rsidR="008A37A8" w:rsidRPr="002F16E2">
              <w:rPr>
                <w:rFonts w:ascii="Times New Roman" w:hAnsi="Times New Roman"/>
                <w:color w:val="000000"/>
                <w:sz w:val="20"/>
                <w:szCs w:val="20"/>
              </w:rPr>
              <w:t>’attestazione di regolare esecuzione del/la servizio/fornitura</w:t>
            </w:r>
            <w:r w:rsidR="001C5CD2" w:rsidRPr="002F16E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e il </w:t>
            </w:r>
            <w:r w:rsidRPr="002F16E2">
              <w:rPr>
                <w:rFonts w:ascii="Times New Roman" w:hAnsi="Times New Roman"/>
                <w:color w:val="000000"/>
                <w:sz w:val="20"/>
                <w:szCs w:val="20"/>
              </w:rPr>
              <w:t>nulla osta al pagamento da parte de</w:t>
            </w:r>
            <w:r w:rsidR="002F16E2">
              <w:rPr>
                <w:rFonts w:ascii="Times New Roman" w:hAnsi="Times New Roman"/>
                <w:color w:val="000000"/>
                <w:sz w:val="20"/>
                <w:szCs w:val="20"/>
              </w:rPr>
              <w:t>l/i</w:t>
            </w:r>
            <w:r w:rsidRPr="002F16E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soggett</w:t>
            </w:r>
            <w:r w:rsidR="002F16E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o/i </w:t>
            </w:r>
            <w:r w:rsidR="000A4869">
              <w:rPr>
                <w:rFonts w:ascii="Times New Roman" w:hAnsi="Times New Roman"/>
                <w:color w:val="000000"/>
                <w:sz w:val="20"/>
                <w:szCs w:val="20"/>
              </w:rPr>
              <w:t>competent</w:t>
            </w:r>
            <w:r w:rsidR="002F16E2">
              <w:rPr>
                <w:rFonts w:ascii="Times New Roman" w:hAnsi="Times New Roman"/>
                <w:color w:val="000000"/>
                <w:sz w:val="20"/>
                <w:szCs w:val="20"/>
              </w:rPr>
              <w:t>e/i?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3D1D9E" w14:textId="77777777" w:rsidR="008A37A8" w:rsidRDefault="008A37A8" w:rsidP="008A37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5A62046" w14:textId="77777777" w:rsidR="008A37A8" w:rsidRPr="007457C6" w:rsidRDefault="008A37A8" w:rsidP="008A37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43CF1E6" w14:textId="2130EA3C" w:rsidR="008A37A8" w:rsidRPr="007457C6" w:rsidDel="00AC44D5" w:rsidRDefault="008A37A8" w:rsidP="008A37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7457C6" w:rsidDel="006E50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2D0571" w14:textId="77777777" w:rsidR="008A37A8" w:rsidRPr="000A4869" w:rsidRDefault="008A37A8" w:rsidP="008A37A8">
            <w:pPr>
              <w:pStyle w:val="NormaleWeb"/>
              <w:numPr>
                <w:ilvl w:val="0"/>
                <w:numId w:val="18"/>
              </w:numPr>
              <w:tabs>
                <w:tab w:val="clear" w:pos="720"/>
                <w:tab w:val="num" w:pos="171"/>
              </w:tabs>
              <w:ind w:left="171" w:hanging="137"/>
              <w:textAlignment w:val="baselin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Attestazione di </w:t>
            </w:r>
            <w:r w:rsidRPr="000A4869">
              <w:rPr>
                <w:color w:val="000000"/>
                <w:sz w:val="20"/>
                <w:szCs w:val="20"/>
              </w:rPr>
              <w:t>regolare esecuzione</w:t>
            </w:r>
          </w:p>
          <w:p w14:paraId="301D4525" w14:textId="77777777" w:rsidR="008A37A8" w:rsidRPr="00E01B47" w:rsidRDefault="008A37A8" w:rsidP="008A37A8">
            <w:pPr>
              <w:pStyle w:val="NormaleWeb"/>
              <w:numPr>
                <w:ilvl w:val="0"/>
                <w:numId w:val="18"/>
              </w:numPr>
              <w:tabs>
                <w:tab w:val="clear" w:pos="720"/>
                <w:tab w:val="num" w:pos="171"/>
              </w:tabs>
              <w:ind w:left="171" w:hanging="137"/>
              <w:textAlignment w:val="baseline"/>
              <w:rPr>
                <w:color w:val="000000"/>
                <w:sz w:val="20"/>
                <w:szCs w:val="20"/>
              </w:rPr>
            </w:pPr>
            <w:r w:rsidRPr="000A4869">
              <w:rPr>
                <w:color w:val="000000"/>
                <w:sz w:val="20"/>
                <w:szCs w:val="20"/>
              </w:rPr>
              <w:t>Verbale di collaudo</w:t>
            </w:r>
            <w:r w:rsidRPr="000A4869" w:rsidDel="006E5011">
              <w:rPr>
                <w:sz w:val="20"/>
                <w:szCs w:val="20"/>
              </w:rPr>
              <w:t xml:space="preserve"> </w:t>
            </w:r>
          </w:p>
          <w:p w14:paraId="5118DC25" w14:textId="2D66AE54" w:rsidR="008A37A8" w:rsidRPr="006E7E88" w:rsidDel="002F0CDB" w:rsidRDefault="008A37A8" w:rsidP="00E01B47">
            <w:pPr>
              <w:pStyle w:val="NormaleWeb"/>
              <w:numPr>
                <w:ilvl w:val="0"/>
                <w:numId w:val="18"/>
              </w:numPr>
              <w:tabs>
                <w:tab w:val="clear" w:pos="720"/>
                <w:tab w:val="num" w:pos="171"/>
              </w:tabs>
              <w:ind w:left="171" w:hanging="137"/>
              <w:textAlignment w:val="baseline"/>
              <w:rPr>
                <w:color w:val="000000"/>
                <w:sz w:val="20"/>
                <w:szCs w:val="20"/>
              </w:rPr>
            </w:pPr>
            <w:r w:rsidRPr="00E01B47">
              <w:rPr>
                <w:sz w:val="20"/>
                <w:szCs w:val="20"/>
              </w:rPr>
              <w:t>Nulla osta al pagamento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C25E3E" w14:textId="77777777" w:rsidR="008A37A8" w:rsidRPr="005A4F00" w:rsidRDefault="008A37A8" w:rsidP="008A37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A65274" w14:textId="77777777" w:rsidR="008A37A8" w:rsidRPr="005A4F00" w:rsidRDefault="008A37A8" w:rsidP="008A37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041E" w:rsidRPr="005A4F00" w14:paraId="7D8A7885" w14:textId="77777777" w:rsidTr="00E01B4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E54C46" w14:textId="77777777" w:rsidR="00DE041E" w:rsidRPr="005A4F00" w:rsidRDefault="00DE041E" w:rsidP="00DE041E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ABECAC" w14:textId="57A5663C" w:rsidR="00DE041E" w:rsidRPr="00657ED2" w:rsidRDefault="00DE041E" w:rsidP="00DE04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Il Decreto di pagamento è formalmente corretto e coerente rispetto a quanto previsto dall’impegno di spesa e dalla documentazione amministrativo-contabile acquisita?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4FE2C9" w14:textId="77777777" w:rsidR="00DE041E" w:rsidRDefault="00DE041E" w:rsidP="00DE04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6BC34CD" w14:textId="77777777" w:rsidR="00DE041E" w:rsidRDefault="00DE041E" w:rsidP="00DE04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7A37B1E" w14:textId="6D427902" w:rsidR="00DE041E" w:rsidRPr="007457C6" w:rsidRDefault="00DE041E" w:rsidP="00DE04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292815" w14:textId="77777777" w:rsidR="00DE041E" w:rsidRDefault="00DE041E" w:rsidP="00DE041E">
            <w:pPr>
              <w:pStyle w:val="Paragrafoelenco"/>
              <w:numPr>
                <w:ilvl w:val="0"/>
                <w:numId w:val="19"/>
              </w:numPr>
              <w:spacing w:line="256" w:lineRule="auto"/>
              <w:ind w:left="171" w:hanging="171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Decreto di Impegno</w:t>
            </w:r>
          </w:p>
          <w:p w14:paraId="07F365E7" w14:textId="77777777" w:rsidR="00DE041E" w:rsidRDefault="00DE041E" w:rsidP="00DE041E">
            <w:pPr>
              <w:pStyle w:val="Paragrafoelenco"/>
              <w:numPr>
                <w:ilvl w:val="0"/>
                <w:numId w:val="19"/>
              </w:numPr>
              <w:spacing w:line="256" w:lineRule="auto"/>
              <w:ind w:left="171" w:hanging="171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Decreto di pagamento</w:t>
            </w:r>
          </w:p>
          <w:p w14:paraId="65B718D2" w14:textId="1F991235" w:rsidR="00DE041E" w:rsidRPr="004C6C7D" w:rsidRDefault="00DE041E" w:rsidP="00DE041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Documentazione amministrativo-contabile di spesa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4011D9" w14:textId="77777777" w:rsidR="00DE041E" w:rsidRPr="005A4F00" w:rsidRDefault="00DE041E" w:rsidP="00DE04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F97858" w14:textId="77777777" w:rsidR="00DE041E" w:rsidRPr="005A4F00" w:rsidRDefault="00DE041E" w:rsidP="00DE04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041E" w:rsidRPr="005A4F00" w14:paraId="4C6A3057" w14:textId="77777777" w:rsidTr="00E01B4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35BA5C" w14:textId="77777777" w:rsidR="00DE041E" w:rsidRPr="005A4F00" w:rsidRDefault="00DE041E" w:rsidP="00DE041E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3B0F93" w14:textId="4E5C3313" w:rsidR="00DE041E" w:rsidRPr="00657ED2" w:rsidRDefault="00DE041E" w:rsidP="00DE04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La disposizione di pagamento riporta i seguenti elementi minimi: riferimenti al PNRR e alla Misura, riferimenti del soggetto realizzatore, IBAN, fattura, CUP, CIG (ove previsto), causale di pagamento?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20461B" w14:textId="77777777" w:rsidR="00DE041E" w:rsidRDefault="00DE041E" w:rsidP="00DE04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B2E4A5B" w14:textId="77777777" w:rsidR="00DE041E" w:rsidRDefault="00DE041E" w:rsidP="00DE04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7D13E10" w14:textId="69E76903" w:rsidR="00DE041E" w:rsidRPr="007457C6" w:rsidRDefault="00DE041E" w:rsidP="00DE04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B47DEA" w14:textId="77777777" w:rsidR="00DE041E" w:rsidRDefault="00DE041E" w:rsidP="00DE041E">
            <w:pPr>
              <w:pStyle w:val="Paragrafoelenco"/>
              <w:numPr>
                <w:ilvl w:val="0"/>
                <w:numId w:val="19"/>
              </w:numPr>
              <w:spacing w:line="256" w:lineRule="auto"/>
              <w:ind w:left="171" w:hanging="171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Decreto di Impegno</w:t>
            </w:r>
          </w:p>
          <w:p w14:paraId="404F7471" w14:textId="77777777" w:rsidR="00DE041E" w:rsidRDefault="00DE041E" w:rsidP="00DE041E">
            <w:pPr>
              <w:pStyle w:val="Paragrafoelenco"/>
              <w:numPr>
                <w:ilvl w:val="0"/>
                <w:numId w:val="19"/>
              </w:numPr>
              <w:spacing w:line="256" w:lineRule="auto"/>
              <w:ind w:left="171" w:hanging="171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Disposizione di pagamento</w:t>
            </w:r>
          </w:p>
          <w:p w14:paraId="1146DD7B" w14:textId="4332E566" w:rsidR="00DE041E" w:rsidRPr="004C6C7D" w:rsidRDefault="00DE041E" w:rsidP="00DE041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Documentazione amministrativo-contabile di spesa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AB8036" w14:textId="77777777" w:rsidR="00DE041E" w:rsidRPr="005A4F00" w:rsidRDefault="00DE041E" w:rsidP="00DE04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629139" w14:textId="77777777" w:rsidR="00DE041E" w:rsidRPr="005A4F00" w:rsidRDefault="00DE041E" w:rsidP="00DE04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041E" w:rsidRPr="005A4F00" w14:paraId="650BA032" w14:textId="77777777" w:rsidTr="00E01B4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AF976A" w14:textId="77777777" w:rsidR="00DE041E" w:rsidRPr="005A4F00" w:rsidRDefault="00DE041E" w:rsidP="00DE041E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50BF35" w14:textId="12974570" w:rsidR="00DE041E" w:rsidRPr="00657ED2" w:rsidRDefault="00DE041E" w:rsidP="00DE04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Laddove previsto, gli atti di pagamento contengono correttamente i riferimenti al versamento dell’IVA (ex art.17 ter del DPR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633/1972 e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ss.mm.ii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.) e della ritenuta di acconto, ove applicabile?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4F82D3" w14:textId="77777777" w:rsidR="00DE041E" w:rsidRDefault="00DE041E" w:rsidP="00DE04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□ regolare</w:t>
            </w:r>
          </w:p>
          <w:p w14:paraId="155AA7C8" w14:textId="77777777" w:rsidR="00DE041E" w:rsidRDefault="00DE041E" w:rsidP="00DE04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CC43E47" w14:textId="51E34FF0" w:rsidR="00DE041E" w:rsidRPr="007457C6" w:rsidRDefault="00DE041E" w:rsidP="00DE04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7E9171" w14:textId="77777777" w:rsidR="00DE041E" w:rsidRDefault="00DE041E" w:rsidP="00DE041E">
            <w:pPr>
              <w:pStyle w:val="Paragrafoelenco"/>
              <w:numPr>
                <w:ilvl w:val="0"/>
                <w:numId w:val="19"/>
              </w:numPr>
              <w:spacing w:line="256" w:lineRule="auto"/>
              <w:ind w:left="175" w:hanging="141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Fattura</w:t>
            </w:r>
          </w:p>
          <w:p w14:paraId="4A9E5B11" w14:textId="77777777" w:rsidR="00DE041E" w:rsidRDefault="00DE041E" w:rsidP="00DE041E">
            <w:pPr>
              <w:pStyle w:val="Paragrafoelenco"/>
              <w:numPr>
                <w:ilvl w:val="0"/>
                <w:numId w:val="19"/>
              </w:numPr>
              <w:spacing w:line="256" w:lineRule="auto"/>
              <w:ind w:left="175" w:hanging="141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Mandato di pagamento</w:t>
            </w:r>
          </w:p>
          <w:p w14:paraId="1F960489" w14:textId="38186BCD" w:rsidR="00DE041E" w:rsidRPr="004C6C7D" w:rsidRDefault="00DE041E" w:rsidP="00DE041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Atti di pagamento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38ADF8" w14:textId="77777777" w:rsidR="00DE041E" w:rsidRPr="005A4F00" w:rsidRDefault="00DE041E" w:rsidP="00DE04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76F7C1" w14:textId="77777777" w:rsidR="00DE041E" w:rsidRPr="005A4F00" w:rsidRDefault="00DE041E" w:rsidP="00DE04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041E" w:rsidRPr="005A4F00" w14:paraId="127C7868" w14:textId="77777777" w:rsidTr="00E01B4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F7558B" w14:textId="77777777" w:rsidR="00DE041E" w:rsidRPr="005A4F00" w:rsidRDefault="00DE041E" w:rsidP="00DE041E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99AEA8" w14:textId="1BEC5C09" w:rsidR="00DE041E" w:rsidRPr="00657ED2" w:rsidRDefault="00DE041E" w:rsidP="00DE04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È presente la quietanza di pagamento?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938076" w14:textId="77777777" w:rsidR="00DE041E" w:rsidRDefault="00DE041E" w:rsidP="00DE04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6B41BBE" w14:textId="77777777" w:rsidR="00DE041E" w:rsidRDefault="00DE041E" w:rsidP="00DE04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CCE31DA" w14:textId="1698F894" w:rsidR="00DE041E" w:rsidRPr="007457C6" w:rsidRDefault="00DE041E" w:rsidP="00DE04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5B7BB3" w14:textId="05851438" w:rsidR="00DE041E" w:rsidRPr="004C6C7D" w:rsidRDefault="00DE041E" w:rsidP="00DE041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Quietanza di pagamento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A52D1D" w14:textId="77777777" w:rsidR="00DE041E" w:rsidRPr="005A4F00" w:rsidRDefault="00DE041E" w:rsidP="00DE04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C07606" w14:textId="77777777" w:rsidR="00DE041E" w:rsidRPr="005A4F00" w:rsidRDefault="00DE041E" w:rsidP="00DE04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542" w:rsidRPr="005A4F00" w14:paraId="43F0C05E" w14:textId="77777777" w:rsidTr="00E01B4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9E03D3" w14:textId="77777777" w:rsidR="008A37A8" w:rsidRPr="005A4F00" w:rsidRDefault="008A37A8" w:rsidP="008A37A8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058D52" w14:textId="1CF1B765" w:rsidR="008A37A8" w:rsidRPr="00E01B47" w:rsidRDefault="00657ED2" w:rsidP="008A37A8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highlight w:val="yellow"/>
              </w:rPr>
            </w:pPr>
            <w:r w:rsidRPr="00657ED2">
              <w:rPr>
                <w:rFonts w:ascii="Times New Roman" w:hAnsi="Times New Roman" w:cs="Times New Roman"/>
                <w:sz w:val="20"/>
                <w:szCs w:val="20"/>
              </w:rPr>
              <w:t>La</w:t>
            </w:r>
            <w:r w:rsidR="008A37A8" w:rsidRPr="00657ED2">
              <w:rPr>
                <w:rFonts w:ascii="Times New Roman" w:hAnsi="Times New Roman" w:cs="Times New Roman"/>
                <w:sz w:val="20"/>
                <w:szCs w:val="20"/>
              </w:rPr>
              <w:t xml:space="preserve"> documentazione relativa al pagamento è </w:t>
            </w:r>
            <w:r w:rsidRPr="00657ED2">
              <w:rPr>
                <w:rFonts w:ascii="Times New Roman" w:hAnsi="Times New Roman" w:cs="Times New Roman"/>
                <w:sz w:val="20"/>
                <w:szCs w:val="20"/>
              </w:rPr>
              <w:t xml:space="preserve">completa ed è </w:t>
            </w:r>
            <w:r w:rsidR="008A37A8" w:rsidRPr="00657ED2">
              <w:rPr>
                <w:rFonts w:ascii="Times New Roman" w:hAnsi="Times New Roman" w:cs="Times New Roman"/>
                <w:sz w:val="20"/>
                <w:szCs w:val="20"/>
              </w:rPr>
              <w:t>stat</w:t>
            </w:r>
            <w:r w:rsidRPr="00657ED2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8A37A8" w:rsidRPr="00657ED2">
              <w:rPr>
                <w:rFonts w:ascii="Times New Roman" w:hAnsi="Times New Roman" w:cs="Times New Roman"/>
                <w:sz w:val="20"/>
                <w:szCs w:val="20"/>
              </w:rPr>
              <w:t xml:space="preserve"> opportunamente conservat</w:t>
            </w:r>
            <w:r w:rsidRPr="00657ED2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del w:id="1" w:author="Carla Addari" w:date="2022-11-03T00:59:00Z">
              <w:r w:rsidR="00D05054" w:rsidDel="009F49F0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</w:del>
            <w:r w:rsidR="00D05054">
              <w:rPr>
                <w:rFonts w:ascii="Times New Roman" w:hAnsi="Times New Roman" w:cs="Times New Roman"/>
                <w:sz w:val="20"/>
                <w:szCs w:val="20"/>
              </w:rPr>
              <w:t>in apposito</w:t>
            </w:r>
            <w:r w:rsidRPr="00657ED2">
              <w:rPr>
                <w:rFonts w:ascii="Times New Roman" w:hAnsi="Times New Roman" w:cs="Times New Roman"/>
                <w:sz w:val="20"/>
                <w:szCs w:val="20"/>
              </w:rPr>
              <w:t xml:space="preserve"> fascicolo e</w:t>
            </w:r>
            <w:r w:rsidR="008A37A8" w:rsidRPr="00657ED2">
              <w:rPr>
                <w:rFonts w:ascii="Times New Roman" w:hAnsi="Times New Roman" w:cs="Times New Roman"/>
                <w:sz w:val="20"/>
                <w:szCs w:val="20"/>
              </w:rPr>
              <w:t xml:space="preserve"> sul sistema informativo?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0F400A" w14:textId="77777777" w:rsidR="008A37A8" w:rsidRDefault="008A37A8" w:rsidP="008A37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A18AD40" w14:textId="77777777" w:rsidR="008A37A8" w:rsidRPr="007457C6" w:rsidRDefault="008A37A8" w:rsidP="008A37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A0B4A32" w14:textId="08C9081F" w:rsidR="008A37A8" w:rsidRPr="005A4F00" w:rsidRDefault="008A37A8" w:rsidP="008A37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 w:rsidDel="005019D7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F972D8" w14:textId="77777777" w:rsidR="008A37A8" w:rsidRDefault="008A37A8" w:rsidP="008A37A8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4C6C7D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Fascicolo </w:t>
            </w: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documentale</w:t>
            </w:r>
          </w:p>
          <w:p w14:paraId="2E2A3DFA" w14:textId="49B321F3" w:rsidR="008A37A8" w:rsidRPr="005A4F00" w:rsidRDefault="008A37A8" w:rsidP="008A37A8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Sistema informativo </w:t>
            </w:r>
            <w:proofErr w:type="spellStart"/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ReGiS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98632F" w14:textId="02F8BACE" w:rsidR="008A37A8" w:rsidRPr="005A4F00" w:rsidRDefault="008A37A8" w:rsidP="008A37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21C0DD" w14:textId="0943FD6F" w:rsidR="008A37A8" w:rsidRPr="005A4F00" w:rsidRDefault="008A37A8" w:rsidP="008A37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94E879B" w14:textId="6A92E28D" w:rsidR="00263F99" w:rsidRDefault="00263F99" w:rsidP="00263F99">
      <w:pPr>
        <w:tabs>
          <w:tab w:val="left" w:pos="5595"/>
        </w:tabs>
        <w:rPr>
          <w:rFonts w:ascii="Times New Roman" w:hAnsi="Times New Roman" w:cs="Times New Roman"/>
        </w:rPr>
      </w:pPr>
    </w:p>
    <w:p w14:paraId="66B40951" w14:textId="77777777" w:rsidR="00433E97" w:rsidRDefault="00433E97" w:rsidP="00433E97"/>
    <w:tbl>
      <w:tblPr>
        <w:tblW w:w="14175" w:type="dxa"/>
        <w:tblLayout w:type="fixed"/>
        <w:tblLook w:val="0400" w:firstRow="0" w:lastRow="0" w:firstColumn="0" w:lastColumn="0" w:noHBand="0" w:noVBand="1"/>
      </w:tblPr>
      <w:tblGrid>
        <w:gridCol w:w="4962"/>
        <w:gridCol w:w="442"/>
        <w:gridCol w:w="8771"/>
      </w:tblGrid>
      <w:tr w:rsidR="00433E97" w14:paraId="6F56E9C0" w14:textId="77777777" w:rsidTr="00433E97">
        <w:trPr>
          <w:trHeight w:val="397"/>
        </w:trPr>
        <w:tc>
          <w:tcPr>
            <w:tcW w:w="1417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3D64D0E" w14:textId="77777777" w:rsidR="00433E97" w:rsidRDefault="00433E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Esito</w:t>
            </w:r>
          </w:p>
        </w:tc>
      </w:tr>
      <w:tr w:rsidR="00433E97" w14:paraId="59682A3F" w14:textId="77777777" w:rsidTr="00433E97">
        <w:trPr>
          <w:trHeight w:val="397"/>
        </w:trPr>
        <w:tc>
          <w:tcPr>
            <w:tcW w:w="4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4525884" w14:textId="77777777" w:rsidR="00433E97" w:rsidRDefault="00433E9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Esito del presente controllo:</w:t>
            </w:r>
          </w:p>
        </w:tc>
        <w:tc>
          <w:tcPr>
            <w:tcW w:w="4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61AC434" w14:textId="77777777" w:rsidR="00433E97" w:rsidRDefault="00433E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</w:tc>
        <w:tc>
          <w:tcPr>
            <w:tcW w:w="87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BE5C94C" w14:textId="77777777" w:rsidR="00433E97" w:rsidRDefault="00433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Positivo: la spesa è interamente ammissibile</w:t>
            </w:r>
          </w:p>
        </w:tc>
      </w:tr>
      <w:tr w:rsidR="00433E97" w14:paraId="041F1767" w14:textId="77777777" w:rsidTr="00433E97">
        <w:trPr>
          <w:trHeight w:val="397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29913A" w14:textId="77777777" w:rsidR="00433E97" w:rsidRDefault="00433E9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1B5057C" w14:textId="77777777" w:rsidR="00433E97" w:rsidRDefault="00433E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</w:tc>
        <w:tc>
          <w:tcPr>
            <w:tcW w:w="87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8A02E5B" w14:textId="77777777" w:rsidR="00433E97" w:rsidRDefault="00433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Parzialmente positivo: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la spesa è parzialmente ammissibile in relazione a specifiche voci di spesa</w:t>
            </w:r>
          </w:p>
        </w:tc>
      </w:tr>
      <w:tr w:rsidR="00433E97" w14:paraId="6A72A61F" w14:textId="77777777" w:rsidTr="00433E97">
        <w:trPr>
          <w:trHeight w:val="397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D182B1" w14:textId="77777777" w:rsidR="00433E97" w:rsidRDefault="00433E9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B8F8395" w14:textId="77777777" w:rsidR="00433E97" w:rsidRDefault="00433E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</w:tc>
        <w:tc>
          <w:tcPr>
            <w:tcW w:w="87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BB7EFAD" w14:textId="77777777" w:rsidR="00433E97" w:rsidRDefault="00433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Negativo: la spesa è totalmente inammissibile</w:t>
            </w:r>
          </w:p>
        </w:tc>
      </w:tr>
      <w:tr w:rsidR="00433E97" w14:paraId="0207BDB3" w14:textId="77777777" w:rsidTr="00433E97">
        <w:trPr>
          <w:trHeight w:val="397"/>
        </w:trPr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5BF124" w14:textId="77777777" w:rsidR="00433E97" w:rsidRDefault="00433E9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Importo controllato</w:t>
            </w:r>
          </w:p>
        </w:tc>
        <w:tc>
          <w:tcPr>
            <w:tcW w:w="92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13ED1EA" w14:textId="77777777" w:rsidR="00433E97" w:rsidRDefault="00433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xxx,xx</w:t>
            </w:r>
            <w:proofErr w:type="spellEnd"/>
            <w:proofErr w:type="gramEnd"/>
          </w:p>
        </w:tc>
      </w:tr>
      <w:tr w:rsidR="00433E97" w14:paraId="15C7BB27" w14:textId="77777777" w:rsidTr="00433E97">
        <w:trPr>
          <w:trHeight w:val="397"/>
        </w:trPr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053EA3" w14:textId="77777777" w:rsidR="00433E97" w:rsidRDefault="00433E9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Importo ammissibile</w:t>
            </w:r>
          </w:p>
        </w:tc>
        <w:tc>
          <w:tcPr>
            <w:tcW w:w="92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A40DF6A" w14:textId="77777777" w:rsidR="00433E97" w:rsidRDefault="00433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xxx,xx</w:t>
            </w:r>
            <w:proofErr w:type="spellEnd"/>
            <w:proofErr w:type="gramEnd"/>
          </w:p>
        </w:tc>
      </w:tr>
      <w:tr w:rsidR="00433E97" w14:paraId="7A3AF4FB" w14:textId="77777777" w:rsidTr="00433E97">
        <w:trPr>
          <w:trHeight w:val="397"/>
        </w:trPr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63923F" w14:textId="77777777" w:rsidR="00433E97" w:rsidRDefault="00433E9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Importo non ammissibile</w:t>
            </w:r>
          </w:p>
        </w:tc>
        <w:tc>
          <w:tcPr>
            <w:tcW w:w="92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8EE54E0" w14:textId="77777777" w:rsidR="00433E97" w:rsidRDefault="00433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xxx,xx</w:t>
            </w:r>
            <w:proofErr w:type="spellEnd"/>
            <w:proofErr w:type="gramEnd"/>
          </w:p>
        </w:tc>
      </w:tr>
      <w:tr w:rsidR="00433E97" w14:paraId="112BC5E0" w14:textId="77777777" w:rsidTr="00433E97">
        <w:trPr>
          <w:trHeight w:val="397"/>
        </w:trPr>
        <w:tc>
          <w:tcPr>
            <w:tcW w:w="141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D538B2" w14:textId="77777777" w:rsidR="00433E97" w:rsidRDefault="00433E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8ECD3B8" w14:textId="77777777" w:rsidR="00433E97" w:rsidRDefault="00433E9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Sintesi delle eventuali criticità emerse:</w:t>
            </w:r>
          </w:p>
          <w:p w14:paraId="0082DF2A" w14:textId="77777777" w:rsidR="00433E97" w:rsidRDefault="00433E9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7B7ECE8" w14:textId="77777777" w:rsidR="00433E97" w:rsidRDefault="00433E9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6083EED" w14:textId="77777777" w:rsidR="00433E97" w:rsidRDefault="00433E9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Raccomandazioni: </w:t>
            </w:r>
          </w:p>
          <w:p w14:paraId="2562C358" w14:textId="77777777" w:rsidR="00433E97" w:rsidRDefault="00433E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ECD81D" w14:textId="77777777" w:rsidR="00433E97" w:rsidRDefault="00433E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5752E715" w14:textId="77777777" w:rsidR="00433E97" w:rsidRDefault="00433E97" w:rsidP="00433E9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4175" w:type="dxa"/>
        <w:tblLayout w:type="fixed"/>
        <w:tblLook w:val="0400" w:firstRow="0" w:lastRow="0" w:firstColumn="0" w:lastColumn="0" w:noHBand="0" w:noVBand="1"/>
      </w:tblPr>
      <w:tblGrid>
        <w:gridCol w:w="5123"/>
        <w:gridCol w:w="9052"/>
      </w:tblGrid>
      <w:tr w:rsidR="00433E97" w14:paraId="331BC77F" w14:textId="77777777" w:rsidTr="00433E97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2780020" w14:textId="77777777" w:rsidR="00433E97" w:rsidRDefault="00433E9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Data: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xx/xx/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0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0A989E3" w14:textId="77777777" w:rsidR="00433E97" w:rsidRDefault="00433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Luogo: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………………</w:t>
            </w:r>
          </w:p>
        </w:tc>
      </w:tr>
      <w:tr w:rsidR="00433E97" w14:paraId="441E81D7" w14:textId="77777777" w:rsidTr="00433E97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BC11AB1" w14:textId="77777777" w:rsidR="00433E97" w:rsidRDefault="00433E9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Incaricato della verifica: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Nome e Cognome                                                                                            </w:t>
            </w:r>
          </w:p>
        </w:tc>
        <w:tc>
          <w:tcPr>
            <w:tcW w:w="90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A29E40C" w14:textId="77777777" w:rsidR="00433E97" w:rsidRDefault="00433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Firma: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…………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…….</w:t>
            </w:r>
            <w:proofErr w:type="gramEnd"/>
          </w:p>
        </w:tc>
      </w:tr>
      <w:tr w:rsidR="00433E97" w14:paraId="66AE6B47" w14:textId="77777777" w:rsidTr="00433E97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167FB02" w14:textId="77777777" w:rsidR="00433E97" w:rsidRDefault="00433E9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Responsabile della verifica: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Nome e Cognome                                                                                            </w:t>
            </w:r>
          </w:p>
        </w:tc>
        <w:tc>
          <w:tcPr>
            <w:tcW w:w="90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D1556C3" w14:textId="77777777" w:rsidR="00433E97" w:rsidRDefault="00433E9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Firma: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…………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…….</w:t>
            </w:r>
            <w:proofErr w:type="gramEnd"/>
          </w:p>
        </w:tc>
      </w:tr>
    </w:tbl>
    <w:p w14:paraId="4C56671F" w14:textId="77777777" w:rsidR="00433E97" w:rsidRDefault="00433E97" w:rsidP="00433E97"/>
    <w:p w14:paraId="29BEF26B" w14:textId="77777777" w:rsidR="00433E97" w:rsidRDefault="00433E97" w:rsidP="00433E97"/>
    <w:p w14:paraId="1D66CAC4" w14:textId="77777777" w:rsidR="00433E97" w:rsidRDefault="00433E97" w:rsidP="00433E97">
      <w:pPr>
        <w:tabs>
          <w:tab w:val="left" w:pos="5595"/>
        </w:tabs>
        <w:rPr>
          <w:rFonts w:ascii="Times New Roman" w:hAnsi="Times New Roman" w:cs="Times New Roman"/>
        </w:rPr>
      </w:pPr>
    </w:p>
    <w:p w14:paraId="60A49E29" w14:textId="77777777" w:rsidR="0005456F" w:rsidRPr="00A274E2" w:rsidRDefault="0005456F" w:rsidP="00433E97">
      <w:pPr>
        <w:tabs>
          <w:tab w:val="left" w:pos="5595"/>
        </w:tabs>
        <w:rPr>
          <w:rFonts w:ascii="Times New Roman" w:hAnsi="Times New Roman" w:cs="Times New Roman"/>
        </w:rPr>
      </w:pPr>
    </w:p>
    <w:sectPr w:rsidR="0005456F" w:rsidRPr="00A274E2" w:rsidSect="00CB6936">
      <w:headerReference w:type="default" r:id="rId11"/>
      <w:pgSz w:w="16838" w:h="11906" w:orient="landscape"/>
      <w:pgMar w:top="1985" w:right="1417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13D5DA" w14:textId="77777777" w:rsidR="00C621FD" w:rsidRDefault="00C621FD" w:rsidP="00CB27BC">
      <w:pPr>
        <w:spacing w:after="0" w:line="240" w:lineRule="auto"/>
      </w:pPr>
      <w:r>
        <w:separator/>
      </w:r>
    </w:p>
  </w:endnote>
  <w:endnote w:type="continuationSeparator" w:id="0">
    <w:p w14:paraId="4E985171" w14:textId="77777777" w:rsidR="00C621FD" w:rsidRDefault="00C621FD" w:rsidP="00CB27BC">
      <w:pPr>
        <w:spacing w:after="0" w:line="240" w:lineRule="auto"/>
      </w:pPr>
      <w:r>
        <w:continuationSeparator/>
      </w:r>
    </w:p>
  </w:endnote>
  <w:endnote w:type="continuationNotice" w:id="1">
    <w:p w14:paraId="7ACD09B6" w14:textId="77777777" w:rsidR="00C621FD" w:rsidRDefault="00C621F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5B3B08" w14:textId="77777777" w:rsidR="00C621FD" w:rsidRDefault="00C621FD" w:rsidP="00CB27BC">
      <w:pPr>
        <w:spacing w:after="0" w:line="240" w:lineRule="auto"/>
      </w:pPr>
      <w:r>
        <w:separator/>
      </w:r>
    </w:p>
  </w:footnote>
  <w:footnote w:type="continuationSeparator" w:id="0">
    <w:p w14:paraId="3459E3D4" w14:textId="77777777" w:rsidR="00C621FD" w:rsidRDefault="00C621FD" w:rsidP="00CB27BC">
      <w:pPr>
        <w:spacing w:after="0" w:line="240" w:lineRule="auto"/>
      </w:pPr>
      <w:r>
        <w:continuationSeparator/>
      </w:r>
    </w:p>
  </w:footnote>
  <w:footnote w:type="continuationNotice" w:id="1">
    <w:p w14:paraId="69D9B414" w14:textId="77777777" w:rsidR="00C621FD" w:rsidRDefault="00C621F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048F03" w14:textId="246B7EB0" w:rsidR="00CB27BC" w:rsidRDefault="00CB27BC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47A080FA" wp14:editId="23A5A303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up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F4337B9" id="Gruppo 18" o:spid="_x0000_s1026" style="position:absolute;margin-left:143.1pt;margin-top:-15.25pt;width:194.3pt;height:88.5pt;z-index:251663360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/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//ZUEsDBAoAAAAAAAAAIQC8haPtkkgA&#10;AJJIAAAVAAAAZHJzL21lZGlhL2ltYWdlMi5qcGVn/9j/4AAQSkZJRgABAQEA3ADcAAD/2wBDAAIB&#10;AQEBAQIBAQECAgICAgQDAgICAgUEBAMEBgUGBgYFBgYGBwkIBgcJBwYGCAsICQoKCgoKBggLDAsK&#10;DAkKCgr/2wBDAQICAgICAgUDAwUKBwYHCgoKCgoKCgoKCgoKCgoKCgoKCgoKCgoKCgoKCgoKCgoK&#10;CgoKCgoKCgoKCgoKCgoKCgr/wAARCAEDAbI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0" behindDoc="0" locked="0" layoutInCell="1" allowOverlap="1" wp14:anchorId="459F8A18" wp14:editId="1DA74BBD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4" name="Immagine 4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781B46"/>
    <w:multiLevelType w:val="hybridMultilevel"/>
    <w:tmpl w:val="8098EEB0"/>
    <w:lvl w:ilvl="0" w:tplc="79F63FD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" w15:restartNumberingAfterBreak="0">
    <w:nsid w:val="114B13AC"/>
    <w:multiLevelType w:val="hybridMultilevel"/>
    <w:tmpl w:val="D7CEB4F2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B47B78"/>
    <w:multiLevelType w:val="multilevel"/>
    <w:tmpl w:val="01160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BC9005A"/>
    <w:multiLevelType w:val="multilevel"/>
    <w:tmpl w:val="1004C6CA"/>
    <w:lvl w:ilvl="0">
      <w:start w:val="1"/>
      <w:numFmt w:val="decimal"/>
      <w:pStyle w:val="Titolo1"/>
      <w:lvlText w:val="%1."/>
      <w:lvlJc w:val="left"/>
      <w:pPr>
        <w:ind w:left="1068" w:hanging="360"/>
      </w:pPr>
    </w:lvl>
    <w:lvl w:ilvl="1">
      <w:start w:val="1"/>
      <w:numFmt w:val="decimal"/>
      <w:pStyle w:val="Titolo2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6" w15:restartNumberingAfterBreak="0">
    <w:nsid w:val="2C0F093A"/>
    <w:multiLevelType w:val="hybridMultilevel"/>
    <w:tmpl w:val="3F669674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DB6125"/>
    <w:multiLevelType w:val="multilevel"/>
    <w:tmpl w:val="2D0A5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53102B"/>
    <w:multiLevelType w:val="multilevel"/>
    <w:tmpl w:val="C3B6B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C4872F5"/>
    <w:multiLevelType w:val="hybridMultilevel"/>
    <w:tmpl w:val="CCD818AE"/>
    <w:lvl w:ilvl="0" w:tplc="0BE80EB6">
      <w:start w:val="1"/>
      <w:numFmt w:val="bullet"/>
      <w:lvlText w:val=""/>
      <w:lvlJc w:val="left"/>
      <w:pPr>
        <w:ind w:left="1919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506C39"/>
    <w:multiLevelType w:val="hybridMultilevel"/>
    <w:tmpl w:val="32B6DF0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435AC6"/>
    <w:multiLevelType w:val="hybridMultilevel"/>
    <w:tmpl w:val="4210E402"/>
    <w:lvl w:ilvl="0" w:tplc="D78EFBDC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 w:val="0"/>
      </w:rPr>
    </w:lvl>
    <w:lvl w:ilvl="1" w:tplc="04100019" w:tentative="1">
      <w:start w:val="1"/>
      <w:numFmt w:val="lowerLetter"/>
      <w:lvlText w:val="%2."/>
      <w:lvlJc w:val="left"/>
      <w:pPr>
        <w:ind w:left="1470" w:hanging="360"/>
      </w:pPr>
    </w:lvl>
    <w:lvl w:ilvl="2" w:tplc="0410001B" w:tentative="1">
      <w:start w:val="1"/>
      <w:numFmt w:val="lowerRoman"/>
      <w:lvlText w:val="%3."/>
      <w:lvlJc w:val="right"/>
      <w:pPr>
        <w:ind w:left="2190" w:hanging="180"/>
      </w:pPr>
    </w:lvl>
    <w:lvl w:ilvl="3" w:tplc="0410000F" w:tentative="1">
      <w:start w:val="1"/>
      <w:numFmt w:val="decimal"/>
      <w:lvlText w:val="%4."/>
      <w:lvlJc w:val="left"/>
      <w:pPr>
        <w:ind w:left="2910" w:hanging="360"/>
      </w:pPr>
    </w:lvl>
    <w:lvl w:ilvl="4" w:tplc="04100019" w:tentative="1">
      <w:start w:val="1"/>
      <w:numFmt w:val="lowerLetter"/>
      <w:lvlText w:val="%5."/>
      <w:lvlJc w:val="left"/>
      <w:pPr>
        <w:ind w:left="3630" w:hanging="360"/>
      </w:pPr>
    </w:lvl>
    <w:lvl w:ilvl="5" w:tplc="0410001B" w:tentative="1">
      <w:start w:val="1"/>
      <w:numFmt w:val="lowerRoman"/>
      <w:lvlText w:val="%6."/>
      <w:lvlJc w:val="right"/>
      <w:pPr>
        <w:ind w:left="4350" w:hanging="180"/>
      </w:pPr>
    </w:lvl>
    <w:lvl w:ilvl="6" w:tplc="0410000F" w:tentative="1">
      <w:start w:val="1"/>
      <w:numFmt w:val="decimal"/>
      <w:lvlText w:val="%7."/>
      <w:lvlJc w:val="left"/>
      <w:pPr>
        <w:ind w:left="5070" w:hanging="360"/>
      </w:pPr>
    </w:lvl>
    <w:lvl w:ilvl="7" w:tplc="04100019" w:tentative="1">
      <w:start w:val="1"/>
      <w:numFmt w:val="lowerLetter"/>
      <w:lvlText w:val="%8."/>
      <w:lvlJc w:val="left"/>
      <w:pPr>
        <w:ind w:left="5790" w:hanging="360"/>
      </w:pPr>
    </w:lvl>
    <w:lvl w:ilvl="8" w:tplc="0410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6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6"/>
  </w:num>
  <w:num w:numId="4">
    <w:abstractNumId w:val="10"/>
  </w:num>
  <w:num w:numId="5">
    <w:abstractNumId w:val="1"/>
  </w:num>
  <w:num w:numId="6">
    <w:abstractNumId w:val="14"/>
  </w:num>
  <w:num w:numId="7">
    <w:abstractNumId w:val="3"/>
  </w:num>
  <w:num w:numId="8">
    <w:abstractNumId w:val="0"/>
  </w:num>
  <w:num w:numId="9">
    <w:abstractNumId w:val="2"/>
  </w:num>
  <w:num w:numId="10">
    <w:abstractNumId w:val="15"/>
  </w:num>
  <w:num w:numId="11">
    <w:abstractNumId w:val="12"/>
  </w:num>
  <w:num w:numId="12">
    <w:abstractNumId w:val="5"/>
  </w:num>
  <w:num w:numId="13">
    <w:abstractNumId w:val="8"/>
  </w:num>
  <w:num w:numId="14">
    <w:abstractNumId w:val="13"/>
  </w:num>
  <w:num w:numId="15">
    <w:abstractNumId w:val="4"/>
  </w:num>
  <w:num w:numId="16">
    <w:abstractNumId w:val="11"/>
  </w:num>
  <w:num w:numId="17">
    <w:abstractNumId w:val="6"/>
  </w:num>
  <w:num w:numId="18">
    <w:abstractNumId w:val="9"/>
  </w:num>
  <w:num w:numId="19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Carla Addari">
    <w15:presenceInfo w15:providerId="AD" w15:userId="S::carla.addari@giustizia.it::3df5439f-11a7-4094-ae5e-47dc2d9c67f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CF"/>
    <w:rsid w:val="0000259C"/>
    <w:rsid w:val="00007F4F"/>
    <w:rsid w:val="00010BEC"/>
    <w:rsid w:val="00017957"/>
    <w:rsid w:val="00025F35"/>
    <w:rsid w:val="00037865"/>
    <w:rsid w:val="00050A1D"/>
    <w:rsid w:val="0005456F"/>
    <w:rsid w:val="00054DD7"/>
    <w:rsid w:val="000827B0"/>
    <w:rsid w:val="00082FD1"/>
    <w:rsid w:val="00084F2F"/>
    <w:rsid w:val="00085735"/>
    <w:rsid w:val="000A1B2C"/>
    <w:rsid w:val="000A4869"/>
    <w:rsid w:val="000A562D"/>
    <w:rsid w:val="000C5739"/>
    <w:rsid w:val="000C6720"/>
    <w:rsid w:val="000D0D3B"/>
    <w:rsid w:val="000D25EA"/>
    <w:rsid w:val="000D60E6"/>
    <w:rsid w:val="000F4845"/>
    <w:rsid w:val="00104B37"/>
    <w:rsid w:val="0010544F"/>
    <w:rsid w:val="00120042"/>
    <w:rsid w:val="001213DC"/>
    <w:rsid w:val="00124E55"/>
    <w:rsid w:val="00130942"/>
    <w:rsid w:val="001327DB"/>
    <w:rsid w:val="001345D0"/>
    <w:rsid w:val="0014150E"/>
    <w:rsid w:val="0015245D"/>
    <w:rsid w:val="00171D18"/>
    <w:rsid w:val="00171D69"/>
    <w:rsid w:val="00177BB1"/>
    <w:rsid w:val="00181293"/>
    <w:rsid w:val="00183A0D"/>
    <w:rsid w:val="00191BA5"/>
    <w:rsid w:val="0019637D"/>
    <w:rsid w:val="001A5D16"/>
    <w:rsid w:val="001A6926"/>
    <w:rsid w:val="001A6DDD"/>
    <w:rsid w:val="001B399F"/>
    <w:rsid w:val="001C11C2"/>
    <w:rsid w:val="001C5CD2"/>
    <w:rsid w:val="001C64CD"/>
    <w:rsid w:val="001D3071"/>
    <w:rsid w:val="001E5318"/>
    <w:rsid w:val="001F4A73"/>
    <w:rsid w:val="00205D74"/>
    <w:rsid w:val="00205EBE"/>
    <w:rsid w:val="002162CD"/>
    <w:rsid w:val="002168F9"/>
    <w:rsid w:val="00231C85"/>
    <w:rsid w:val="0023319D"/>
    <w:rsid w:val="002335D5"/>
    <w:rsid w:val="00236B48"/>
    <w:rsid w:val="00262ABE"/>
    <w:rsid w:val="00263BC3"/>
    <w:rsid w:val="00263F99"/>
    <w:rsid w:val="00284D33"/>
    <w:rsid w:val="0029208D"/>
    <w:rsid w:val="002B29EA"/>
    <w:rsid w:val="002C2F41"/>
    <w:rsid w:val="002E562C"/>
    <w:rsid w:val="002F0CDB"/>
    <w:rsid w:val="002F16E2"/>
    <w:rsid w:val="00305CF0"/>
    <w:rsid w:val="00312FDB"/>
    <w:rsid w:val="00316B81"/>
    <w:rsid w:val="0032080B"/>
    <w:rsid w:val="0032190E"/>
    <w:rsid w:val="003417A7"/>
    <w:rsid w:val="003466FE"/>
    <w:rsid w:val="00347972"/>
    <w:rsid w:val="00347FCF"/>
    <w:rsid w:val="003551C9"/>
    <w:rsid w:val="00364931"/>
    <w:rsid w:val="0037634B"/>
    <w:rsid w:val="00381AAC"/>
    <w:rsid w:val="00391DDB"/>
    <w:rsid w:val="00394538"/>
    <w:rsid w:val="00397C7F"/>
    <w:rsid w:val="003A13D0"/>
    <w:rsid w:val="003A6542"/>
    <w:rsid w:val="003C7241"/>
    <w:rsid w:val="003D242B"/>
    <w:rsid w:val="003D52B1"/>
    <w:rsid w:val="003D69CC"/>
    <w:rsid w:val="003E2268"/>
    <w:rsid w:val="003E50E5"/>
    <w:rsid w:val="003E6994"/>
    <w:rsid w:val="003F2C26"/>
    <w:rsid w:val="003F4024"/>
    <w:rsid w:val="004016BB"/>
    <w:rsid w:val="00401880"/>
    <w:rsid w:val="00411349"/>
    <w:rsid w:val="00413DB8"/>
    <w:rsid w:val="0043122E"/>
    <w:rsid w:val="00432CA2"/>
    <w:rsid w:val="00433432"/>
    <w:rsid w:val="00433E97"/>
    <w:rsid w:val="0044295E"/>
    <w:rsid w:val="00442F18"/>
    <w:rsid w:val="004466E2"/>
    <w:rsid w:val="00454971"/>
    <w:rsid w:val="004575D8"/>
    <w:rsid w:val="0046095A"/>
    <w:rsid w:val="00460BEB"/>
    <w:rsid w:val="004718FE"/>
    <w:rsid w:val="00472745"/>
    <w:rsid w:val="00477733"/>
    <w:rsid w:val="00480526"/>
    <w:rsid w:val="004866C8"/>
    <w:rsid w:val="00487A0D"/>
    <w:rsid w:val="004906E4"/>
    <w:rsid w:val="004A3FDA"/>
    <w:rsid w:val="004B13FA"/>
    <w:rsid w:val="004B4AEA"/>
    <w:rsid w:val="004C0580"/>
    <w:rsid w:val="004E03E1"/>
    <w:rsid w:val="004E06C5"/>
    <w:rsid w:val="004E32B5"/>
    <w:rsid w:val="00502B4E"/>
    <w:rsid w:val="00502D02"/>
    <w:rsid w:val="00502DCB"/>
    <w:rsid w:val="0050450C"/>
    <w:rsid w:val="00510A8F"/>
    <w:rsid w:val="005153FE"/>
    <w:rsid w:val="00520555"/>
    <w:rsid w:val="005214E3"/>
    <w:rsid w:val="0053186C"/>
    <w:rsid w:val="0053319B"/>
    <w:rsid w:val="00533FD3"/>
    <w:rsid w:val="00537BE5"/>
    <w:rsid w:val="00556A6C"/>
    <w:rsid w:val="00556AE0"/>
    <w:rsid w:val="00556ECC"/>
    <w:rsid w:val="005633DD"/>
    <w:rsid w:val="005652AC"/>
    <w:rsid w:val="00565D02"/>
    <w:rsid w:val="00572585"/>
    <w:rsid w:val="00574D09"/>
    <w:rsid w:val="005941EB"/>
    <w:rsid w:val="00594473"/>
    <w:rsid w:val="005A4A09"/>
    <w:rsid w:val="005A4F00"/>
    <w:rsid w:val="005A5C5E"/>
    <w:rsid w:val="005B0350"/>
    <w:rsid w:val="005C79F2"/>
    <w:rsid w:val="005C7BA0"/>
    <w:rsid w:val="005D022E"/>
    <w:rsid w:val="005D3056"/>
    <w:rsid w:val="005E6922"/>
    <w:rsid w:val="005E780C"/>
    <w:rsid w:val="006012E0"/>
    <w:rsid w:val="00610551"/>
    <w:rsid w:val="00612323"/>
    <w:rsid w:val="00612FB1"/>
    <w:rsid w:val="00617B3E"/>
    <w:rsid w:val="006205FE"/>
    <w:rsid w:val="00625AA6"/>
    <w:rsid w:val="006262B9"/>
    <w:rsid w:val="00644B5D"/>
    <w:rsid w:val="00646F90"/>
    <w:rsid w:val="00647ED4"/>
    <w:rsid w:val="006518B4"/>
    <w:rsid w:val="00651C8D"/>
    <w:rsid w:val="00657ED2"/>
    <w:rsid w:val="00676C1D"/>
    <w:rsid w:val="006A35D4"/>
    <w:rsid w:val="006A6B52"/>
    <w:rsid w:val="006A720C"/>
    <w:rsid w:val="006B4304"/>
    <w:rsid w:val="006B5269"/>
    <w:rsid w:val="006B71B9"/>
    <w:rsid w:val="006E5011"/>
    <w:rsid w:val="006E7E88"/>
    <w:rsid w:val="00717E69"/>
    <w:rsid w:val="00724499"/>
    <w:rsid w:val="0073358A"/>
    <w:rsid w:val="00735267"/>
    <w:rsid w:val="0074481C"/>
    <w:rsid w:val="007457C6"/>
    <w:rsid w:val="00753622"/>
    <w:rsid w:val="00755D1F"/>
    <w:rsid w:val="00760E91"/>
    <w:rsid w:val="0077020C"/>
    <w:rsid w:val="007717B9"/>
    <w:rsid w:val="0077537C"/>
    <w:rsid w:val="007828C4"/>
    <w:rsid w:val="00794680"/>
    <w:rsid w:val="00795A2C"/>
    <w:rsid w:val="007A7CA5"/>
    <w:rsid w:val="007B6619"/>
    <w:rsid w:val="007C55A7"/>
    <w:rsid w:val="007C7FC5"/>
    <w:rsid w:val="007D29E5"/>
    <w:rsid w:val="007D371A"/>
    <w:rsid w:val="007D552D"/>
    <w:rsid w:val="007E68EE"/>
    <w:rsid w:val="007F03F9"/>
    <w:rsid w:val="007F4D52"/>
    <w:rsid w:val="007F6C8A"/>
    <w:rsid w:val="00841827"/>
    <w:rsid w:val="00841BF4"/>
    <w:rsid w:val="008440D7"/>
    <w:rsid w:val="008441F0"/>
    <w:rsid w:val="00852278"/>
    <w:rsid w:val="008616FC"/>
    <w:rsid w:val="00863D9E"/>
    <w:rsid w:val="00867837"/>
    <w:rsid w:val="008774FE"/>
    <w:rsid w:val="008804A9"/>
    <w:rsid w:val="00897F2D"/>
    <w:rsid w:val="008A37A8"/>
    <w:rsid w:val="008B476D"/>
    <w:rsid w:val="008C0F6B"/>
    <w:rsid w:val="008C2841"/>
    <w:rsid w:val="008D0D55"/>
    <w:rsid w:val="008D38DC"/>
    <w:rsid w:val="008D5935"/>
    <w:rsid w:val="008E0BAE"/>
    <w:rsid w:val="008E156D"/>
    <w:rsid w:val="008E386D"/>
    <w:rsid w:val="00905286"/>
    <w:rsid w:val="00917F33"/>
    <w:rsid w:val="00930B4F"/>
    <w:rsid w:val="009434B6"/>
    <w:rsid w:val="00947492"/>
    <w:rsid w:val="00973847"/>
    <w:rsid w:val="0097590D"/>
    <w:rsid w:val="009770CA"/>
    <w:rsid w:val="0097725A"/>
    <w:rsid w:val="009774E6"/>
    <w:rsid w:val="0099191D"/>
    <w:rsid w:val="00991FBE"/>
    <w:rsid w:val="009A1DD8"/>
    <w:rsid w:val="009B5B60"/>
    <w:rsid w:val="009C0ECF"/>
    <w:rsid w:val="009D19D9"/>
    <w:rsid w:val="009D3278"/>
    <w:rsid w:val="009D5CB5"/>
    <w:rsid w:val="009E043A"/>
    <w:rsid w:val="009F49F0"/>
    <w:rsid w:val="009F7D31"/>
    <w:rsid w:val="00A03319"/>
    <w:rsid w:val="00A07604"/>
    <w:rsid w:val="00A14D54"/>
    <w:rsid w:val="00A274E2"/>
    <w:rsid w:val="00A37CA7"/>
    <w:rsid w:val="00A40DDF"/>
    <w:rsid w:val="00A42353"/>
    <w:rsid w:val="00A449CE"/>
    <w:rsid w:val="00AA2A65"/>
    <w:rsid w:val="00AB39B8"/>
    <w:rsid w:val="00AC2922"/>
    <w:rsid w:val="00AC44D5"/>
    <w:rsid w:val="00AC7B22"/>
    <w:rsid w:val="00AD0216"/>
    <w:rsid w:val="00AF24F5"/>
    <w:rsid w:val="00B006D4"/>
    <w:rsid w:val="00B079BE"/>
    <w:rsid w:val="00B079CB"/>
    <w:rsid w:val="00B13418"/>
    <w:rsid w:val="00B21CCE"/>
    <w:rsid w:val="00B3110F"/>
    <w:rsid w:val="00B31FDB"/>
    <w:rsid w:val="00B32AB2"/>
    <w:rsid w:val="00B40868"/>
    <w:rsid w:val="00B442F7"/>
    <w:rsid w:val="00B5501C"/>
    <w:rsid w:val="00B70720"/>
    <w:rsid w:val="00B73309"/>
    <w:rsid w:val="00B834D1"/>
    <w:rsid w:val="00B91D8E"/>
    <w:rsid w:val="00BA2202"/>
    <w:rsid w:val="00BB1A85"/>
    <w:rsid w:val="00BC3CD0"/>
    <w:rsid w:val="00BC6779"/>
    <w:rsid w:val="00BC7978"/>
    <w:rsid w:val="00BD1C82"/>
    <w:rsid w:val="00BD6477"/>
    <w:rsid w:val="00BE4EB5"/>
    <w:rsid w:val="00BF0216"/>
    <w:rsid w:val="00C023C4"/>
    <w:rsid w:val="00C03045"/>
    <w:rsid w:val="00C04331"/>
    <w:rsid w:val="00C15B52"/>
    <w:rsid w:val="00C2335D"/>
    <w:rsid w:val="00C305FC"/>
    <w:rsid w:val="00C41B46"/>
    <w:rsid w:val="00C45BB7"/>
    <w:rsid w:val="00C53677"/>
    <w:rsid w:val="00C56E50"/>
    <w:rsid w:val="00C604F2"/>
    <w:rsid w:val="00C60A1D"/>
    <w:rsid w:val="00C621FD"/>
    <w:rsid w:val="00C6303D"/>
    <w:rsid w:val="00C71DBA"/>
    <w:rsid w:val="00C747E3"/>
    <w:rsid w:val="00C76EB9"/>
    <w:rsid w:val="00C8237F"/>
    <w:rsid w:val="00C82A70"/>
    <w:rsid w:val="00C95687"/>
    <w:rsid w:val="00CA09DD"/>
    <w:rsid w:val="00CA37AE"/>
    <w:rsid w:val="00CB27BC"/>
    <w:rsid w:val="00CB6936"/>
    <w:rsid w:val="00CD0453"/>
    <w:rsid w:val="00CD13CB"/>
    <w:rsid w:val="00CD1E33"/>
    <w:rsid w:val="00CD3F6D"/>
    <w:rsid w:val="00CE2055"/>
    <w:rsid w:val="00CF1487"/>
    <w:rsid w:val="00CF6DD5"/>
    <w:rsid w:val="00D013D7"/>
    <w:rsid w:val="00D02DE2"/>
    <w:rsid w:val="00D05054"/>
    <w:rsid w:val="00D05BFE"/>
    <w:rsid w:val="00D127C2"/>
    <w:rsid w:val="00D209A5"/>
    <w:rsid w:val="00D22325"/>
    <w:rsid w:val="00D434AE"/>
    <w:rsid w:val="00D518E6"/>
    <w:rsid w:val="00D55C5D"/>
    <w:rsid w:val="00D57DE2"/>
    <w:rsid w:val="00D72AA9"/>
    <w:rsid w:val="00D80611"/>
    <w:rsid w:val="00D824C7"/>
    <w:rsid w:val="00D91E16"/>
    <w:rsid w:val="00D97820"/>
    <w:rsid w:val="00DA277D"/>
    <w:rsid w:val="00DA745E"/>
    <w:rsid w:val="00DC0489"/>
    <w:rsid w:val="00DC05C1"/>
    <w:rsid w:val="00DC7713"/>
    <w:rsid w:val="00DD3C8F"/>
    <w:rsid w:val="00DE041E"/>
    <w:rsid w:val="00DE6027"/>
    <w:rsid w:val="00DF40C1"/>
    <w:rsid w:val="00DF45B3"/>
    <w:rsid w:val="00E01B47"/>
    <w:rsid w:val="00E06A79"/>
    <w:rsid w:val="00E12717"/>
    <w:rsid w:val="00E224C0"/>
    <w:rsid w:val="00E26163"/>
    <w:rsid w:val="00E26252"/>
    <w:rsid w:val="00E27689"/>
    <w:rsid w:val="00E52E18"/>
    <w:rsid w:val="00E55135"/>
    <w:rsid w:val="00E60CCC"/>
    <w:rsid w:val="00E65E5E"/>
    <w:rsid w:val="00E763A2"/>
    <w:rsid w:val="00E76806"/>
    <w:rsid w:val="00E93882"/>
    <w:rsid w:val="00EA166D"/>
    <w:rsid w:val="00EA239E"/>
    <w:rsid w:val="00EA23AE"/>
    <w:rsid w:val="00EB609E"/>
    <w:rsid w:val="00EC0D71"/>
    <w:rsid w:val="00EC1084"/>
    <w:rsid w:val="00EC7B0C"/>
    <w:rsid w:val="00ED299D"/>
    <w:rsid w:val="00EE0174"/>
    <w:rsid w:val="00EE0D95"/>
    <w:rsid w:val="00EE243F"/>
    <w:rsid w:val="00EF2CE6"/>
    <w:rsid w:val="00F02947"/>
    <w:rsid w:val="00F1714F"/>
    <w:rsid w:val="00F23257"/>
    <w:rsid w:val="00F31A8A"/>
    <w:rsid w:val="00F3767E"/>
    <w:rsid w:val="00F37CB7"/>
    <w:rsid w:val="00F41278"/>
    <w:rsid w:val="00F42862"/>
    <w:rsid w:val="00F45BAC"/>
    <w:rsid w:val="00F52CA0"/>
    <w:rsid w:val="00F53FD8"/>
    <w:rsid w:val="00F53FE2"/>
    <w:rsid w:val="00F74CE8"/>
    <w:rsid w:val="00F77026"/>
    <w:rsid w:val="00F83736"/>
    <w:rsid w:val="00F84001"/>
    <w:rsid w:val="00F87B61"/>
    <w:rsid w:val="00F9026A"/>
    <w:rsid w:val="00FA026F"/>
    <w:rsid w:val="00FB7653"/>
    <w:rsid w:val="00FC4C50"/>
    <w:rsid w:val="00FD5058"/>
    <w:rsid w:val="00FD5A7C"/>
    <w:rsid w:val="00FD5F90"/>
    <w:rsid w:val="00FD6FF8"/>
    <w:rsid w:val="00FD7EF4"/>
    <w:rsid w:val="00FE0E7D"/>
    <w:rsid w:val="00FE54C4"/>
    <w:rsid w:val="00FE61A6"/>
    <w:rsid w:val="00FF7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832115F"/>
  <w15:chartTrackingRefBased/>
  <w15:docId w15:val="{FC9AC90F-699F-47C0-8438-434766D77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EE0D95"/>
    <w:pPr>
      <w:keepNext/>
      <w:keepLines/>
      <w:numPr>
        <w:numId w:val="12"/>
      </w:numPr>
      <w:spacing w:before="480" w:after="120" w:line="240" w:lineRule="auto"/>
      <w:ind w:left="720"/>
      <w:jc w:val="both"/>
      <w:outlineLvl w:val="0"/>
    </w:pPr>
    <w:rPr>
      <w:rFonts w:eastAsiaTheme="majorEastAsia" w:cstheme="majorBidi"/>
      <w:b/>
      <w:bCs/>
      <w:sz w:val="24"/>
      <w:szCs w:val="24"/>
    </w:rPr>
  </w:style>
  <w:style w:type="paragraph" w:styleId="Titolo2">
    <w:name w:val="heading 2"/>
    <w:basedOn w:val="Titolo1"/>
    <w:next w:val="Normale"/>
    <w:link w:val="Titolo2Carattere"/>
    <w:uiPriority w:val="9"/>
    <w:unhideWhenUsed/>
    <w:qFormat/>
    <w:rsid w:val="00EE0D95"/>
    <w:pPr>
      <w:numPr>
        <w:ilvl w:val="1"/>
      </w:numPr>
      <w:spacing w:before="240"/>
      <w:ind w:left="1440" w:hanging="360"/>
      <w:outlineLvl w:val="1"/>
    </w:pPr>
    <w:rPr>
      <w:b w:val="0"/>
      <w:bCs w:val="0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27BC"/>
  </w:style>
  <w:style w:type="paragraph" w:styleId="Pidipagina">
    <w:name w:val="footer"/>
    <w:basedOn w:val="Normale"/>
    <w:link w:val="Pidipagina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27BC"/>
  </w:style>
  <w:style w:type="paragraph" w:customStyle="1" w:styleId="Paragrafoelenco1">
    <w:name w:val="Paragrafo elenco1"/>
    <w:basedOn w:val="Normale"/>
    <w:uiPriority w:val="99"/>
    <w:qFormat/>
    <w:rsid w:val="007457C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uiPriority w:val="99"/>
    <w:rsid w:val="007457C6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sz w:val="24"/>
      <w:szCs w:val="24"/>
      <w:lang w:eastAsia="it-IT"/>
    </w:rPr>
  </w:style>
  <w:style w:type="paragraph" w:styleId="Paragrafoelenco">
    <w:name w:val="List Paragraph"/>
    <w:aliases w:val="Testo_tabella,Bullet 1,1st level - Bullet List Paragraph,Lettre d'introduction,List Paragraph à moi,Paragraph,numbered list,2,OBC Bullet,Normal 1,Task Body,Viñetas (Inicio Parrafo),3 Txt tabla,Zerrenda-paragrafoa,Fiche List Paragraph"/>
    <w:basedOn w:val="Normale"/>
    <w:link w:val="ParagrafoelencoCarattere"/>
    <w:uiPriority w:val="34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A4A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A4A0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A4A0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4A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4A09"/>
    <w:rPr>
      <w:b/>
      <w:bCs/>
      <w:sz w:val="20"/>
      <w:szCs w:val="20"/>
    </w:rPr>
  </w:style>
  <w:style w:type="character" w:customStyle="1" w:styleId="ParagrafoelencoCarattere">
    <w:name w:val="Paragrafo elenco Carattere"/>
    <w:aliases w:val="Testo_tabella Carattere,Bullet 1 Carattere,1st level - Bullet List Paragraph Carattere,Lettre d'introduction Carattere,List Paragraph à moi Carattere,Paragraph Carattere,numbered list Carattere,2 Carattere,OBC Bullet Carattere"/>
    <w:link w:val="Paragrafoelenco"/>
    <w:uiPriority w:val="34"/>
    <w:qFormat/>
    <w:rsid w:val="0029208D"/>
    <w:rPr>
      <w:rFonts w:ascii="Calibri" w:eastAsia="Times New Roman" w:hAnsi="Calibri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E0D95"/>
    <w:rPr>
      <w:rFonts w:eastAsiaTheme="majorEastAsia" w:cstheme="majorBidi"/>
      <w:b/>
      <w:bCs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E0D95"/>
    <w:rPr>
      <w:rFonts w:eastAsiaTheme="majorEastAsia" w:cstheme="majorBidi"/>
      <w:i/>
      <w:iCs/>
      <w:sz w:val="24"/>
      <w:szCs w:val="24"/>
    </w:rPr>
  </w:style>
  <w:style w:type="paragraph" w:styleId="NormaleWeb">
    <w:name w:val="Normal (Web)"/>
    <w:basedOn w:val="Normale"/>
    <w:uiPriority w:val="99"/>
    <w:unhideWhenUsed/>
    <w:rsid w:val="000857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Didascalia">
    <w:name w:val="caption"/>
    <w:basedOn w:val="Normale"/>
    <w:next w:val="Normale"/>
    <w:qFormat/>
    <w:rsid w:val="00EE243F"/>
    <w:pPr>
      <w:spacing w:before="120" w:after="12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963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9637D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E763A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4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64976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7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2038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44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16990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0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5377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16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3842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5" ma:contentTypeDescription="Creare un nuovo documento." ma:contentTypeScope="" ma:versionID="f028355c30317ad8f431e9a7dae66b75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545d80f9ab7d4047049a7ac4ca25a300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2C8A7B-066A-4F49-8EEE-0844E15D84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fede7a-0627-49a1-9e22-5d4d4c6cf107"/>
    <ds:schemaRef ds:uri="4bc7763d-93dc-40ba-9929-35b2bbecb3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A03A4DA-ABAC-4232-B5BC-A0A7B51175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C6F8A4-34AC-49A8-A83D-B75E3174C7C3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4.xml><?xml version="1.0" encoding="utf-8"?>
<ds:datastoreItem xmlns:ds="http://schemas.openxmlformats.org/officeDocument/2006/customXml" ds:itemID="{5349BE46-A686-45D7-9E18-2630C32E7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10</Pages>
  <Words>1371</Words>
  <Characters>7817</Characters>
  <Application>Microsoft Office Word</Application>
  <DocSecurity>0</DocSecurity>
  <Lines>65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Addari</dc:creator>
  <cp:keywords/>
  <dc:description/>
  <cp:lastModifiedBy>UDM</cp:lastModifiedBy>
  <cp:revision>85</cp:revision>
  <cp:lastPrinted>2022-10-12T06:54:00Z</cp:lastPrinted>
  <dcterms:created xsi:type="dcterms:W3CDTF">2022-10-14T10:03:00Z</dcterms:created>
  <dcterms:modified xsi:type="dcterms:W3CDTF">2023-03-17T00:36:00Z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